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41B0E" w:rsidP="009E3211" w:rsidRDefault="00D0278B" w14:paraId="51B397EC" w14:textId="26047FCE">
      <w:pPr>
        <w:pStyle w:val="Heading5"/>
        <w:keepNext/>
        <w:keepLines/>
        <w:rPr>
          <w:sz w:val="40"/>
        </w:rPr>
      </w:pPr>
      <w:r>
        <w:rPr>
          <w:i/>
          <w:iCs/>
          <w:sz w:val="40"/>
        </w:rPr>
        <w:t>S</w:t>
      </w:r>
      <w:r w:rsidR="00741B0E">
        <w:rPr>
          <w:i/>
          <w:iCs/>
          <w:sz w:val="40"/>
        </w:rPr>
        <w:t>TCP18-</w:t>
      </w:r>
      <w:r w:rsidR="00AD4D19">
        <w:rPr>
          <w:i/>
          <w:iCs/>
          <w:sz w:val="40"/>
        </w:rPr>
        <w:t>4</w:t>
      </w:r>
      <w:r w:rsidR="00741B0E">
        <w:rPr>
          <w:i/>
          <w:iCs/>
          <w:sz w:val="40"/>
        </w:rPr>
        <w:t xml:space="preserve"> Issue 00</w:t>
      </w:r>
      <w:r w:rsidR="000542B1">
        <w:rPr>
          <w:i/>
          <w:iCs/>
          <w:sz w:val="40"/>
        </w:rPr>
        <w:t>9</w:t>
      </w:r>
      <w:r w:rsidR="00741B0E">
        <w:rPr>
          <w:i/>
          <w:iCs/>
          <w:sz w:val="40"/>
        </w:rPr>
        <w:t xml:space="preserve">: </w:t>
      </w:r>
      <w:r w:rsidRPr="594F89F6" w:rsidR="00DE7260">
        <w:rPr>
          <w:i/>
          <w:iCs/>
          <w:sz w:val="40"/>
          <w:szCs w:val="40"/>
        </w:rPr>
        <w:t>Evaluation of Transmission Impact (ETI)</w:t>
      </w:r>
      <w:r w:rsidRPr="594F89F6" w:rsidR="00DE7260">
        <w:rPr>
          <w:sz w:val="40"/>
          <w:szCs w:val="40"/>
        </w:rPr>
        <w:t xml:space="preserve"> </w:t>
      </w:r>
      <w:r w:rsidR="00741B0E">
        <w:rPr>
          <w:sz w:val="40"/>
        </w:rPr>
        <w:t xml:space="preserve"> </w:t>
      </w:r>
    </w:p>
    <w:p w:rsidR="00741B0E" w:rsidP="009E3211" w:rsidRDefault="00741B0E" w14:paraId="71D80D7A" w14:textId="77777777">
      <w:pPr>
        <w:pStyle w:val="Header"/>
        <w:keepNext/>
        <w:keepLines/>
        <w:tabs>
          <w:tab w:val="clear" w:pos="4153"/>
          <w:tab w:val="clear" w:pos="8306"/>
        </w:tabs>
      </w:pPr>
    </w:p>
    <w:p w:rsidR="00741B0E" w:rsidP="009E3211" w:rsidRDefault="00741B0E" w14:paraId="0889EBDF" w14:textId="77777777">
      <w:pPr>
        <w:pStyle w:val="Heading5"/>
        <w:keepNext/>
        <w:keepLines/>
        <w:rPr>
          <w:sz w:val="24"/>
        </w:rPr>
      </w:pPr>
      <w:r>
        <w:rPr>
          <w:sz w:val="24"/>
        </w:rPr>
        <w:t>STC Procedure Document Authorisation</w:t>
      </w:r>
    </w:p>
    <w:tbl>
      <w:tblPr>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Change w:author="Steve Baker [NESO]" w:date="2025-10-16T10:16:00Z" w16du:dateUtc="2025-10-16T09:16:00Z" w:id="0">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741B0E" w:rsidTr="00DE6977" w14:paraId="7F21ECD5" w14:textId="77777777">
        <w:tc>
          <w:tcPr>
            <w:tcW w:w="2518" w:type="dxa"/>
            <w:tcPrChange w:author="Steve Baker [NESO]" w:date="2025-10-16T10:16:00Z" w16du:dateUtc="2025-10-16T09:16:00Z" w:id="2">
              <w:tcPr>
                <w:tcW w:w="2518" w:type="dxa"/>
              </w:tcPr>
            </w:tcPrChange>
          </w:tcPr>
          <w:p w:rsidR="00741B0E" w:rsidP="009E3211" w:rsidRDefault="0015497A" w14:paraId="2E2A88E1" w14:textId="77777777">
            <w:pPr>
              <w:keepNext/>
              <w:keepLines/>
              <w:spacing w:before="120"/>
              <w:jc w:val="center"/>
              <w:rPr>
                <w:b/>
                <w:color w:val="000000"/>
              </w:rPr>
            </w:pPr>
            <w:r>
              <w:rPr>
                <w:b/>
                <w:color w:val="000000"/>
              </w:rPr>
              <w:t xml:space="preserve">Party </w:t>
            </w:r>
          </w:p>
        </w:tc>
        <w:tc>
          <w:tcPr>
            <w:tcW w:w="2126" w:type="dxa"/>
            <w:tcPrChange w:author="Steve Baker [NESO]" w:date="2025-10-16T10:16:00Z" w16du:dateUtc="2025-10-16T09:16:00Z" w:id="3">
              <w:tcPr>
                <w:tcW w:w="2126" w:type="dxa"/>
              </w:tcPr>
            </w:tcPrChange>
          </w:tcPr>
          <w:p w:rsidR="00741B0E" w:rsidP="009E3211" w:rsidRDefault="00741B0E" w14:paraId="30D1E26D" w14:textId="77777777">
            <w:pPr>
              <w:keepNext/>
              <w:keepLines/>
              <w:spacing w:before="120"/>
              <w:jc w:val="center"/>
              <w:rPr>
                <w:b/>
                <w:color w:val="000000"/>
              </w:rPr>
            </w:pPr>
            <w:r>
              <w:rPr>
                <w:b/>
                <w:color w:val="000000"/>
              </w:rPr>
              <w:t>Name of Party Representative</w:t>
            </w:r>
          </w:p>
        </w:tc>
        <w:tc>
          <w:tcPr>
            <w:tcW w:w="2552" w:type="dxa"/>
            <w:tcPrChange w:author="Steve Baker [NESO]" w:date="2025-10-16T10:16:00Z" w16du:dateUtc="2025-10-16T09:16:00Z" w:id="4">
              <w:tcPr>
                <w:tcW w:w="2552" w:type="dxa"/>
              </w:tcPr>
            </w:tcPrChange>
          </w:tcPr>
          <w:p w:rsidR="00741B0E" w:rsidP="009E3211" w:rsidRDefault="00741B0E" w14:paraId="7EE83C65" w14:textId="77777777">
            <w:pPr>
              <w:keepNext/>
              <w:keepLines/>
              <w:spacing w:before="120"/>
              <w:jc w:val="center"/>
              <w:rPr>
                <w:b/>
                <w:color w:val="000000"/>
              </w:rPr>
            </w:pPr>
            <w:r>
              <w:rPr>
                <w:b/>
                <w:color w:val="000000"/>
              </w:rPr>
              <w:t>Signature</w:t>
            </w:r>
          </w:p>
        </w:tc>
        <w:tc>
          <w:tcPr>
            <w:tcW w:w="1276" w:type="dxa"/>
            <w:tcPrChange w:author="Steve Baker [NESO]" w:date="2025-10-16T10:16:00Z" w16du:dateUtc="2025-10-16T09:16:00Z" w:id="5">
              <w:tcPr>
                <w:tcW w:w="1276" w:type="dxa"/>
              </w:tcPr>
            </w:tcPrChange>
          </w:tcPr>
          <w:p w:rsidR="00741B0E" w:rsidP="009E3211" w:rsidRDefault="00741B0E" w14:paraId="2E61F5DD" w14:textId="77777777">
            <w:pPr>
              <w:keepNext/>
              <w:keepLines/>
              <w:spacing w:before="120"/>
              <w:jc w:val="center"/>
              <w:rPr>
                <w:b/>
                <w:color w:val="000000"/>
              </w:rPr>
            </w:pPr>
            <w:r>
              <w:rPr>
                <w:b/>
                <w:color w:val="000000"/>
              </w:rPr>
              <w:t>Date</w:t>
            </w:r>
          </w:p>
        </w:tc>
      </w:tr>
      <w:tr w:rsidR="00615EFF" w:rsidTr="00DE6977" w14:paraId="1B98DB62" w14:textId="77777777">
        <w:trPr>
          <w:trHeight w:val="840"/>
          <w:trPrChange w:author="Steve Baker [NESO]" w:date="2025-10-16T10:16:00Z" w16du:dateUtc="2025-10-16T09:16:00Z" w:id="6">
            <w:trPr>
              <w:trHeight w:val="840"/>
            </w:trPr>
          </w:trPrChange>
        </w:trPr>
        <w:tc>
          <w:tcPr>
            <w:tcW w:w="2518" w:type="dxa"/>
            <w:tcPrChange w:author="Steve Baker [NESO]" w:date="2025-10-16T10:16:00Z" w16du:dateUtc="2025-10-16T09:16:00Z" w:id="7">
              <w:tcPr>
                <w:tcW w:w="2518" w:type="dxa"/>
              </w:tcPr>
            </w:tcPrChange>
          </w:tcPr>
          <w:p w:rsidR="00615EFF" w:rsidP="009E3211" w:rsidRDefault="00BE64C9" w14:paraId="5387A781" w14:textId="3285BD7F">
            <w:pPr>
              <w:keepNext/>
              <w:keepLines/>
              <w:spacing w:before="120" w:after="0"/>
              <w:rPr>
                <w:sz w:val="22"/>
                <w:lang w:eastAsia="en-GB"/>
              </w:rPr>
            </w:pPr>
            <w:r>
              <w:rPr>
                <w:sz w:val="22"/>
                <w:lang w:eastAsia="en-GB"/>
              </w:rPr>
              <w:t>The Company</w:t>
            </w:r>
          </w:p>
        </w:tc>
        <w:tc>
          <w:tcPr>
            <w:tcW w:w="2126" w:type="dxa"/>
            <w:tcPrChange w:author="Steve Baker [NESO]" w:date="2025-10-16T10:16:00Z" w16du:dateUtc="2025-10-16T09:16:00Z" w:id="8">
              <w:tcPr>
                <w:tcW w:w="2126" w:type="dxa"/>
              </w:tcPr>
            </w:tcPrChange>
          </w:tcPr>
          <w:p w:rsidR="00615EFF" w:rsidP="009E3211" w:rsidRDefault="00615EFF" w14:paraId="1631F115" w14:textId="77777777">
            <w:pPr>
              <w:keepNext/>
              <w:keepLines/>
              <w:spacing w:before="120"/>
              <w:rPr>
                <w:color w:val="000000"/>
              </w:rPr>
            </w:pPr>
          </w:p>
        </w:tc>
        <w:tc>
          <w:tcPr>
            <w:tcW w:w="2552" w:type="dxa"/>
            <w:tcPrChange w:author="Steve Baker [NESO]" w:date="2025-10-16T10:16:00Z" w16du:dateUtc="2025-10-16T09:16:00Z" w:id="9">
              <w:tcPr>
                <w:tcW w:w="2552" w:type="dxa"/>
              </w:tcPr>
            </w:tcPrChange>
          </w:tcPr>
          <w:p w:rsidR="00615EFF" w:rsidP="009E3211" w:rsidRDefault="002A0C9B" w14:paraId="14FA77B7" w14:textId="497B464E">
            <w:pPr>
              <w:keepNext/>
              <w:keepLines/>
              <w:rPr>
                <w:color w:val="000000"/>
              </w:rPr>
            </w:pPr>
            <w:r>
              <w:rPr>
                <w:color w:val="000000"/>
              </w:rPr>
              <w:t>7</w:t>
            </w:r>
          </w:p>
        </w:tc>
        <w:tc>
          <w:tcPr>
            <w:tcW w:w="1276" w:type="dxa"/>
            <w:tcPrChange w:author="Steve Baker [NESO]" w:date="2025-10-16T10:16:00Z" w16du:dateUtc="2025-10-16T09:16:00Z" w:id="10">
              <w:tcPr>
                <w:tcW w:w="1276" w:type="dxa"/>
              </w:tcPr>
            </w:tcPrChange>
          </w:tcPr>
          <w:p w:rsidR="00615EFF" w:rsidP="009E3211" w:rsidRDefault="00615EFF" w14:paraId="67CF6D16" w14:textId="77777777">
            <w:pPr>
              <w:keepNext/>
              <w:keepLines/>
              <w:rPr>
                <w:color w:val="000000"/>
              </w:rPr>
            </w:pPr>
          </w:p>
        </w:tc>
      </w:tr>
      <w:tr w:rsidR="00741B0E" w:rsidTr="00DE6977" w14:paraId="1FE37F6C" w14:textId="77777777">
        <w:trPr>
          <w:trHeight w:val="840"/>
          <w:trPrChange w:author="Steve Baker [NESO]" w:date="2025-10-16T10:16:00Z" w16du:dateUtc="2025-10-16T09:16:00Z" w:id="11">
            <w:trPr>
              <w:trHeight w:val="840"/>
            </w:trPr>
          </w:trPrChange>
        </w:trPr>
        <w:tc>
          <w:tcPr>
            <w:tcW w:w="2518" w:type="dxa"/>
            <w:tcPrChange w:author="Steve Baker [NESO]" w:date="2025-10-16T10:16:00Z" w16du:dateUtc="2025-10-16T09:16:00Z" w:id="12">
              <w:tcPr>
                <w:tcW w:w="2518" w:type="dxa"/>
              </w:tcPr>
            </w:tcPrChange>
          </w:tcPr>
          <w:p w:rsidRPr="00194D62" w:rsidR="00741B0E" w:rsidP="009E3211" w:rsidRDefault="00741B0E" w14:paraId="5224F1C7" w14:textId="77777777">
            <w:pPr>
              <w:keepNext/>
              <w:keepLines/>
              <w:spacing w:before="120" w:after="0"/>
              <w:rPr>
                <w:sz w:val="22"/>
                <w:lang w:eastAsia="en-GB"/>
              </w:rPr>
            </w:pPr>
            <w:r>
              <w:rPr>
                <w:sz w:val="22"/>
                <w:lang w:eastAsia="en-GB"/>
              </w:rPr>
              <w:t>National Grid</w:t>
            </w:r>
            <w:r w:rsidR="00194D62">
              <w:rPr>
                <w:sz w:val="22"/>
                <w:lang w:eastAsia="en-GB"/>
              </w:rPr>
              <w:t xml:space="preserve"> </w:t>
            </w:r>
            <w:r>
              <w:rPr>
                <w:sz w:val="22"/>
                <w:lang w:eastAsia="en-GB"/>
              </w:rPr>
              <w:t>Electricity Transmission plc</w:t>
            </w:r>
          </w:p>
        </w:tc>
        <w:tc>
          <w:tcPr>
            <w:tcW w:w="2126" w:type="dxa"/>
            <w:tcPrChange w:author="Steve Baker [NESO]" w:date="2025-10-16T10:16:00Z" w16du:dateUtc="2025-10-16T09:16:00Z" w:id="13">
              <w:tcPr>
                <w:tcW w:w="2126" w:type="dxa"/>
              </w:tcPr>
            </w:tcPrChange>
          </w:tcPr>
          <w:p w:rsidR="00741B0E" w:rsidP="009E3211" w:rsidRDefault="00741B0E" w14:paraId="6E5C3B74" w14:textId="77777777">
            <w:pPr>
              <w:keepNext/>
              <w:keepLines/>
              <w:spacing w:before="120"/>
              <w:rPr>
                <w:color w:val="000000"/>
              </w:rPr>
            </w:pPr>
          </w:p>
        </w:tc>
        <w:tc>
          <w:tcPr>
            <w:tcW w:w="2552" w:type="dxa"/>
            <w:tcPrChange w:author="Steve Baker [NESO]" w:date="2025-10-16T10:16:00Z" w16du:dateUtc="2025-10-16T09:16:00Z" w:id="14">
              <w:tcPr>
                <w:tcW w:w="2552" w:type="dxa"/>
              </w:tcPr>
            </w:tcPrChange>
          </w:tcPr>
          <w:p w:rsidR="00741B0E" w:rsidP="009E3211" w:rsidRDefault="00741B0E" w14:paraId="6361BB03" w14:textId="77777777">
            <w:pPr>
              <w:keepNext/>
              <w:keepLines/>
              <w:rPr>
                <w:color w:val="000000"/>
              </w:rPr>
            </w:pPr>
          </w:p>
        </w:tc>
        <w:tc>
          <w:tcPr>
            <w:tcW w:w="1276" w:type="dxa"/>
            <w:tcPrChange w:author="Steve Baker [NESO]" w:date="2025-10-16T10:16:00Z" w16du:dateUtc="2025-10-16T09:16:00Z" w:id="15">
              <w:tcPr>
                <w:tcW w:w="1276" w:type="dxa"/>
              </w:tcPr>
            </w:tcPrChange>
          </w:tcPr>
          <w:p w:rsidR="00741B0E" w:rsidP="009E3211" w:rsidRDefault="00741B0E" w14:paraId="37505541" w14:textId="77777777">
            <w:pPr>
              <w:keepNext/>
              <w:keepLines/>
              <w:rPr>
                <w:color w:val="000000"/>
              </w:rPr>
            </w:pPr>
          </w:p>
        </w:tc>
      </w:tr>
      <w:tr w:rsidR="00741B0E" w:rsidTr="00DE6977" w14:paraId="6BF2D5FA" w14:textId="77777777">
        <w:trPr>
          <w:trHeight w:val="840"/>
          <w:trPrChange w:author="Steve Baker [NESO]" w:date="2025-10-16T10:16:00Z" w16du:dateUtc="2025-10-16T09:16:00Z" w:id="16">
            <w:trPr>
              <w:trHeight w:val="840"/>
            </w:trPr>
          </w:trPrChange>
        </w:trPr>
        <w:tc>
          <w:tcPr>
            <w:tcW w:w="2518" w:type="dxa"/>
            <w:tcPrChange w:author="Steve Baker [NESO]" w:date="2025-10-16T10:16:00Z" w16du:dateUtc="2025-10-16T09:16:00Z" w:id="17">
              <w:tcPr>
                <w:tcW w:w="2518" w:type="dxa"/>
              </w:tcPr>
            </w:tcPrChange>
          </w:tcPr>
          <w:p w:rsidR="00741B0E" w:rsidP="009E3211" w:rsidRDefault="00741B0E" w14:paraId="759C1FC8" w14:textId="77777777">
            <w:pPr>
              <w:keepNext/>
              <w:keepLines/>
              <w:spacing w:before="120" w:after="0"/>
              <w:rPr>
                <w:color w:val="000000"/>
              </w:rPr>
            </w:pPr>
            <w:r>
              <w:rPr>
                <w:sz w:val="22"/>
                <w:lang w:eastAsia="en-GB"/>
              </w:rPr>
              <w:t xml:space="preserve">SP Transmission </w:t>
            </w:r>
            <w:r w:rsidR="004471EE">
              <w:rPr>
                <w:sz w:val="22"/>
                <w:lang w:eastAsia="en-GB"/>
              </w:rPr>
              <w:t xml:space="preserve">plc </w:t>
            </w:r>
          </w:p>
        </w:tc>
        <w:tc>
          <w:tcPr>
            <w:tcW w:w="2126" w:type="dxa"/>
            <w:tcPrChange w:author="Steve Baker [NESO]" w:date="2025-10-16T10:16:00Z" w16du:dateUtc="2025-10-16T09:16:00Z" w:id="18">
              <w:tcPr>
                <w:tcW w:w="2126" w:type="dxa"/>
              </w:tcPr>
            </w:tcPrChange>
          </w:tcPr>
          <w:p w:rsidR="00741B0E" w:rsidP="009E3211" w:rsidRDefault="00741B0E" w14:paraId="017C3BCA" w14:textId="77777777">
            <w:pPr>
              <w:keepNext/>
              <w:keepLines/>
              <w:spacing w:before="120"/>
              <w:rPr>
                <w:color w:val="000000"/>
              </w:rPr>
            </w:pPr>
          </w:p>
        </w:tc>
        <w:tc>
          <w:tcPr>
            <w:tcW w:w="2552" w:type="dxa"/>
            <w:tcPrChange w:author="Steve Baker [NESO]" w:date="2025-10-16T10:16:00Z" w16du:dateUtc="2025-10-16T09:16:00Z" w:id="19">
              <w:tcPr>
                <w:tcW w:w="2552" w:type="dxa"/>
              </w:tcPr>
            </w:tcPrChange>
          </w:tcPr>
          <w:p w:rsidR="00741B0E" w:rsidP="009E3211" w:rsidRDefault="00741B0E" w14:paraId="160E58E0" w14:textId="77777777">
            <w:pPr>
              <w:keepNext/>
              <w:keepLines/>
              <w:rPr>
                <w:color w:val="000000"/>
              </w:rPr>
            </w:pPr>
          </w:p>
        </w:tc>
        <w:tc>
          <w:tcPr>
            <w:tcW w:w="1276" w:type="dxa"/>
            <w:tcPrChange w:author="Steve Baker [NESO]" w:date="2025-10-16T10:16:00Z" w16du:dateUtc="2025-10-16T09:16:00Z" w:id="20">
              <w:tcPr>
                <w:tcW w:w="1276" w:type="dxa"/>
              </w:tcPr>
            </w:tcPrChange>
          </w:tcPr>
          <w:p w:rsidR="00741B0E" w:rsidP="009E3211" w:rsidRDefault="00741B0E" w14:paraId="3F744E76" w14:textId="77777777">
            <w:pPr>
              <w:keepNext/>
              <w:keepLines/>
              <w:rPr>
                <w:color w:val="000000"/>
              </w:rPr>
            </w:pPr>
          </w:p>
        </w:tc>
      </w:tr>
      <w:tr w:rsidR="00741B0E" w:rsidTr="00DE6977" w14:paraId="0D8E07A9" w14:textId="77777777">
        <w:trPr>
          <w:trHeight w:val="840"/>
          <w:trPrChange w:author="Steve Baker [NESO]" w:date="2025-10-16T10:16:00Z" w16du:dateUtc="2025-10-16T09:16:00Z" w:id="21">
            <w:trPr>
              <w:trHeight w:val="840"/>
            </w:trPr>
          </w:trPrChange>
        </w:trPr>
        <w:tc>
          <w:tcPr>
            <w:tcW w:w="2518" w:type="dxa"/>
            <w:tcPrChange w:author="Steve Baker [NESO]" w:date="2025-10-16T10:16:00Z" w16du:dateUtc="2025-10-16T09:16:00Z" w:id="22">
              <w:tcPr>
                <w:tcW w:w="2518" w:type="dxa"/>
              </w:tcPr>
            </w:tcPrChange>
          </w:tcPr>
          <w:p w:rsidR="00741B0E" w:rsidP="009E3211" w:rsidRDefault="00741B0E" w14:paraId="5E07B687" w14:textId="77777777">
            <w:pPr>
              <w:keepNext/>
              <w:keepLines/>
              <w:spacing w:before="120" w:after="0"/>
              <w:rPr>
                <w:color w:val="000000"/>
              </w:rPr>
            </w:pPr>
            <w:r>
              <w:rPr>
                <w:sz w:val="22"/>
                <w:lang w:eastAsia="en-GB"/>
              </w:rPr>
              <w:t>Scottish Hydro</w:t>
            </w:r>
            <w:r w:rsidR="0025344B">
              <w:rPr>
                <w:sz w:val="22"/>
                <w:lang w:eastAsia="en-GB"/>
              </w:rPr>
              <w:t xml:space="preserve"> </w:t>
            </w:r>
            <w:r>
              <w:rPr>
                <w:sz w:val="22"/>
                <w:lang w:eastAsia="en-GB"/>
              </w:rPr>
              <w:t>Electric</w:t>
            </w:r>
            <w:r w:rsidR="00194D62">
              <w:rPr>
                <w:sz w:val="22"/>
                <w:lang w:eastAsia="en-GB"/>
              </w:rPr>
              <w:t xml:space="preserve"> </w:t>
            </w:r>
            <w:r>
              <w:rPr>
                <w:sz w:val="22"/>
                <w:lang w:eastAsia="en-GB"/>
              </w:rPr>
              <w:t xml:space="preserve">Transmission </w:t>
            </w:r>
            <w:r w:rsidR="004471EE">
              <w:rPr>
                <w:sz w:val="22"/>
                <w:lang w:eastAsia="en-GB"/>
              </w:rPr>
              <w:t xml:space="preserve">plc </w:t>
            </w:r>
          </w:p>
        </w:tc>
        <w:tc>
          <w:tcPr>
            <w:tcW w:w="2126" w:type="dxa"/>
            <w:tcPrChange w:author="Steve Baker [NESO]" w:date="2025-10-16T10:16:00Z" w16du:dateUtc="2025-10-16T09:16:00Z" w:id="23">
              <w:tcPr>
                <w:tcW w:w="2126" w:type="dxa"/>
              </w:tcPr>
            </w:tcPrChange>
          </w:tcPr>
          <w:p w:rsidR="00741B0E" w:rsidP="009E3211" w:rsidRDefault="00741B0E" w14:paraId="68F249A8" w14:textId="77777777">
            <w:pPr>
              <w:keepNext/>
              <w:keepLines/>
              <w:spacing w:before="120"/>
              <w:rPr>
                <w:color w:val="000000"/>
              </w:rPr>
            </w:pPr>
          </w:p>
        </w:tc>
        <w:tc>
          <w:tcPr>
            <w:tcW w:w="2552" w:type="dxa"/>
            <w:tcPrChange w:author="Steve Baker [NESO]" w:date="2025-10-16T10:16:00Z" w16du:dateUtc="2025-10-16T09:16:00Z" w:id="24">
              <w:tcPr>
                <w:tcW w:w="2552" w:type="dxa"/>
              </w:tcPr>
            </w:tcPrChange>
          </w:tcPr>
          <w:p w:rsidR="00741B0E" w:rsidP="009E3211" w:rsidRDefault="00741B0E" w14:paraId="3200B276" w14:textId="77777777">
            <w:pPr>
              <w:keepNext/>
              <w:keepLines/>
              <w:rPr>
                <w:color w:val="000000"/>
              </w:rPr>
            </w:pPr>
          </w:p>
        </w:tc>
        <w:tc>
          <w:tcPr>
            <w:tcW w:w="1276" w:type="dxa"/>
            <w:tcPrChange w:author="Steve Baker [NESO]" w:date="2025-10-16T10:16:00Z" w16du:dateUtc="2025-10-16T09:16:00Z" w:id="25">
              <w:tcPr>
                <w:tcW w:w="1276" w:type="dxa"/>
              </w:tcPr>
            </w:tcPrChange>
          </w:tcPr>
          <w:p w:rsidR="00741B0E" w:rsidP="009E3211" w:rsidRDefault="00741B0E" w14:paraId="5FCB1914" w14:textId="77777777">
            <w:pPr>
              <w:keepNext/>
              <w:keepLines/>
              <w:rPr>
                <w:color w:val="000000"/>
              </w:rPr>
            </w:pPr>
          </w:p>
        </w:tc>
      </w:tr>
      <w:tr w:rsidR="006C2D3E" w:rsidTr="00DE6977" w14:paraId="462E5719" w14:textId="77777777">
        <w:trPr>
          <w:trHeight w:val="840"/>
          <w:trPrChange w:author="Steve Baker [NESO]" w:date="2025-10-16T10:16:00Z" w16du:dateUtc="2025-10-16T09:16:00Z" w:id="26">
            <w:trPr>
              <w:trHeight w:val="840"/>
            </w:trPr>
          </w:trPrChange>
        </w:trPr>
        <w:tc>
          <w:tcPr>
            <w:tcW w:w="2518" w:type="dxa"/>
            <w:tcPrChange w:author="Steve Baker [NESO]" w:date="2025-10-16T10:16:00Z" w16du:dateUtc="2025-10-16T09:16:00Z" w:id="27">
              <w:tcPr>
                <w:tcW w:w="2518" w:type="dxa"/>
              </w:tcPr>
            </w:tcPrChange>
          </w:tcPr>
          <w:p w:rsidR="006C2D3E" w:rsidP="009E3211" w:rsidRDefault="006C2D3E" w14:paraId="1CC88762" w14:textId="77777777">
            <w:pPr>
              <w:keepNext/>
              <w:keepLines/>
              <w:spacing w:before="120" w:after="0"/>
              <w:rPr>
                <w:sz w:val="22"/>
                <w:lang w:eastAsia="en-GB"/>
              </w:rPr>
            </w:pPr>
            <w:r>
              <w:rPr>
                <w:sz w:val="22"/>
                <w:lang w:eastAsia="en-GB"/>
              </w:rPr>
              <w:t>Offshore Transmission Owner</w:t>
            </w:r>
            <w:r w:rsidR="0015497A">
              <w:rPr>
                <w:sz w:val="22"/>
                <w:lang w:eastAsia="en-GB"/>
              </w:rPr>
              <w:t>s</w:t>
            </w:r>
          </w:p>
        </w:tc>
        <w:tc>
          <w:tcPr>
            <w:tcW w:w="2126" w:type="dxa"/>
            <w:tcPrChange w:author="Steve Baker [NESO]" w:date="2025-10-16T10:16:00Z" w16du:dateUtc="2025-10-16T09:16:00Z" w:id="28">
              <w:tcPr>
                <w:tcW w:w="2126" w:type="dxa"/>
              </w:tcPr>
            </w:tcPrChange>
          </w:tcPr>
          <w:p w:rsidR="006C2D3E" w:rsidP="009E3211" w:rsidRDefault="006C2D3E" w14:paraId="53FE7BCA" w14:textId="77777777">
            <w:pPr>
              <w:keepNext/>
              <w:keepLines/>
              <w:spacing w:before="120"/>
              <w:rPr>
                <w:color w:val="000000"/>
              </w:rPr>
            </w:pPr>
          </w:p>
        </w:tc>
        <w:tc>
          <w:tcPr>
            <w:tcW w:w="2552" w:type="dxa"/>
            <w:tcPrChange w:author="Steve Baker [NESO]" w:date="2025-10-16T10:16:00Z" w16du:dateUtc="2025-10-16T09:16:00Z" w:id="29">
              <w:tcPr>
                <w:tcW w:w="2552" w:type="dxa"/>
              </w:tcPr>
            </w:tcPrChange>
          </w:tcPr>
          <w:p w:rsidR="006C2D3E" w:rsidP="009E3211" w:rsidRDefault="006C2D3E" w14:paraId="64DFCF45" w14:textId="77777777">
            <w:pPr>
              <w:keepNext/>
              <w:keepLines/>
              <w:rPr>
                <w:color w:val="000000"/>
              </w:rPr>
            </w:pPr>
          </w:p>
        </w:tc>
        <w:tc>
          <w:tcPr>
            <w:tcW w:w="1276" w:type="dxa"/>
            <w:tcPrChange w:author="Steve Baker [NESO]" w:date="2025-10-16T10:16:00Z" w16du:dateUtc="2025-10-16T09:16:00Z" w:id="30">
              <w:tcPr>
                <w:tcW w:w="1276" w:type="dxa"/>
              </w:tcPr>
            </w:tcPrChange>
          </w:tcPr>
          <w:p w:rsidR="006C2D3E" w:rsidP="009E3211" w:rsidRDefault="006C2D3E" w14:paraId="791F7091" w14:textId="77777777">
            <w:pPr>
              <w:keepNext/>
              <w:keepLines/>
              <w:rPr>
                <w:color w:val="000000"/>
              </w:rPr>
            </w:pPr>
          </w:p>
        </w:tc>
      </w:tr>
      <w:tr w:rsidR="00DE6977" w:rsidTr="00DE6977" w14:paraId="567D31B5" w14:textId="77777777">
        <w:trPr>
          <w:trHeight w:val="840"/>
          <w:ins w:author="Steve Baker [NESO]" w:date="2025-10-16T10:16:00Z" w16du:dateUtc="2025-10-16T09:16:00Z" w:id="31"/>
          <w:trPrChange w:author="Steve Baker [NESO]" w:date="2025-10-16T10:16:00Z" w16du:dateUtc="2025-10-16T09:16:00Z" w:id="32">
            <w:trPr>
              <w:trHeight w:val="840"/>
            </w:trPr>
          </w:trPrChange>
        </w:trPr>
        <w:tc>
          <w:tcPr>
            <w:tcW w:w="2518" w:type="dxa"/>
            <w:tcPrChange w:author="Steve Baker [NESO]" w:date="2025-10-16T10:16:00Z" w16du:dateUtc="2025-10-16T09:16:00Z" w:id="33">
              <w:tcPr>
                <w:tcW w:w="2518" w:type="dxa"/>
              </w:tcPr>
            </w:tcPrChange>
          </w:tcPr>
          <w:p w:rsidR="00DE6977" w:rsidP="009E3211" w:rsidRDefault="001E7F04" w14:paraId="620C70D0" w14:textId="23799B6B">
            <w:pPr>
              <w:keepNext/>
              <w:keepLines/>
              <w:spacing w:before="120" w:after="0"/>
              <w:rPr>
                <w:ins w:author="Steve Baker [NESO]" w:date="2025-10-16T10:16:00Z" w16du:dateUtc="2025-10-16T09:16:00Z" w:id="34"/>
                <w:sz w:val="22"/>
                <w:lang w:eastAsia="en-GB"/>
              </w:rPr>
            </w:pPr>
            <w:ins w:author="Steve Baker [NESO]" w:date="2025-10-16T10:16:00Z" w16du:dateUtc="2025-10-16T09:16:00Z" w:id="35">
              <w:r>
                <w:rPr>
                  <w:sz w:val="22"/>
                  <w:lang w:eastAsia="en-GB"/>
                </w:rPr>
                <w:t>Comp</w:t>
              </w:r>
            </w:ins>
            <w:ins w:author="Steve Baker [NESO]" w:date="2025-10-16T10:17:00Z" w16du:dateUtc="2025-10-16T09:17:00Z" w:id="36">
              <w:r>
                <w:rPr>
                  <w:sz w:val="22"/>
                  <w:lang w:eastAsia="en-GB"/>
                </w:rPr>
                <w:t>etitively Appointed Transmission Owners</w:t>
              </w:r>
            </w:ins>
          </w:p>
        </w:tc>
        <w:tc>
          <w:tcPr>
            <w:tcW w:w="2126" w:type="dxa"/>
            <w:tcPrChange w:author="Steve Baker [NESO]" w:date="2025-10-16T10:16:00Z" w16du:dateUtc="2025-10-16T09:16:00Z" w:id="37">
              <w:tcPr>
                <w:tcW w:w="2126" w:type="dxa"/>
              </w:tcPr>
            </w:tcPrChange>
          </w:tcPr>
          <w:p w:rsidR="00DE6977" w:rsidP="009E3211" w:rsidRDefault="00DE6977" w14:paraId="1250C849" w14:textId="77777777">
            <w:pPr>
              <w:keepNext/>
              <w:keepLines/>
              <w:spacing w:before="120"/>
              <w:rPr>
                <w:ins w:author="Steve Baker [NESO]" w:date="2025-10-16T10:16:00Z" w16du:dateUtc="2025-10-16T09:16:00Z" w:id="38"/>
                <w:color w:val="000000"/>
              </w:rPr>
            </w:pPr>
          </w:p>
        </w:tc>
        <w:tc>
          <w:tcPr>
            <w:tcW w:w="2552" w:type="dxa"/>
            <w:tcPrChange w:author="Steve Baker [NESO]" w:date="2025-10-16T10:16:00Z" w16du:dateUtc="2025-10-16T09:16:00Z" w:id="39">
              <w:tcPr>
                <w:tcW w:w="2552" w:type="dxa"/>
              </w:tcPr>
            </w:tcPrChange>
          </w:tcPr>
          <w:p w:rsidR="00DE6977" w:rsidP="009E3211" w:rsidRDefault="00DE6977" w14:paraId="40206180" w14:textId="77777777">
            <w:pPr>
              <w:keepNext/>
              <w:keepLines/>
              <w:rPr>
                <w:ins w:author="Steve Baker [NESO]" w:date="2025-10-16T10:16:00Z" w16du:dateUtc="2025-10-16T09:16:00Z" w:id="40"/>
                <w:color w:val="000000"/>
              </w:rPr>
            </w:pPr>
          </w:p>
        </w:tc>
        <w:tc>
          <w:tcPr>
            <w:tcW w:w="1276" w:type="dxa"/>
            <w:tcPrChange w:author="Steve Baker [NESO]" w:date="2025-10-16T10:16:00Z" w16du:dateUtc="2025-10-16T09:16:00Z" w:id="41">
              <w:tcPr>
                <w:tcW w:w="1276" w:type="dxa"/>
              </w:tcPr>
            </w:tcPrChange>
          </w:tcPr>
          <w:p w:rsidR="00DE6977" w:rsidP="009E3211" w:rsidRDefault="00DE6977" w14:paraId="35494231" w14:textId="77777777">
            <w:pPr>
              <w:keepNext/>
              <w:keepLines/>
              <w:rPr>
                <w:ins w:author="Steve Baker [NESO]" w:date="2025-10-16T10:16:00Z" w16du:dateUtc="2025-10-16T09:16:00Z" w:id="42"/>
                <w:color w:val="000000"/>
              </w:rPr>
            </w:pPr>
          </w:p>
        </w:tc>
      </w:tr>
    </w:tbl>
    <w:p w:rsidR="00741B0E" w:rsidP="009E3211" w:rsidRDefault="00741B0E" w14:paraId="7AD02DA0" w14:textId="77777777">
      <w:pPr>
        <w:pStyle w:val="Heading5"/>
        <w:keepNext/>
        <w:keepLines/>
        <w:rPr>
          <w:sz w:val="24"/>
        </w:rPr>
      </w:pPr>
    </w:p>
    <w:p w:rsidR="00741B0E" w:rsidP="009E3211" w:rsidRDefault="00741B0E" w14:paraId="1F734146" w14:textId="77777777">
      <w:pPr>
        <w:pStyle w:val="Heading5"/>
        <w:keepNext/>
        <w:keepLines/>
        <w:rPr>
          <w:sz w:val="24"/>
        </w:rPr>
      </w:pPr>
      <w:r>
        <w:rPr>
          <w:sz w:val="24"/>
        </w:rPr>
        <w:t>STC Procedure Change Control History</w:t>
      </w:r>
    </w:p>
    <w:p w:rsidR="00741B0E" w:rsidP="009E3211" w:rsidRDefault="00741B0E" w14:paraId="239BCE82" w14:textId="77777777">
      <w:pPr>
        <w:keepNext/>
        <w:keepLines/>
      </w:pP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526"/>
        <w:gridCol w:w="1417"/>
        <w:gridCol w:w="5579"/>
      </w:tblGrid>
      <w:tr w:rsidR="00741B0E" w:rsidTr="00BE64C9" w14:paraId="08667C0F" w14:textId="77777777">
        <w:tc>
          <w:tcPr>
            <w:tcW w:w="1526" w:type="dxa"/>
          </w:tcPr>
          <w:p w:rsidR="00741B0E" w:rsidP="009E3211" w:rsidRDefault="00741B0E" w14:paraId="2B4E0DEC" w14:textId="77777777">
            <w:pPr>
              <w:keepNext/>
              <w:keepLines/>
            </w:pPr>
            <w:r>
              <w:t>Issue 001</w:t>
            </w:r>
          </w:p>
        </w:tc>
        <w:tc>
          <w:tcPr>
            <w:tcW w:w="1417" w:type="dxa"/>
          </w:tcPr>
          <w:p w:rsidR="00741B0E" w:rsidP="009E3211" w:rsidRDefault="00514593" w14:paraId="6C78CF27" w14:textId="77777777">
            <w:pPr>
              <w:keepNext/>
              <w:keepLines/>
            </w:pPr>
            <w:r>
              <w:t>2</w:t>
            </w:r>
            <w:r w:rsidR="00842950">
              <w:t>3</w:t>
            </w:r>
            <w:r w:rsidR="001E55CE">
              <w:t>/03</w:t>
            </w:r>
            <w:r w:rsidR="00982505">
              <w:t>/</w:t>
            </w:r>
            <w:r w:rsidR="00741B0E">
              <w:t>200</w:t>
            </w:r>
            <w:r w:rsidR="00982505">
              <w:t>7</w:t>
            </w:r>
          </w:p>
        </w:tc>
        <w:tc>
          <w:tcPr>
            <w:tcW w:w="5579" w:type="dxa"/>
          </w:tcPr>
          <w:p w:rsidR="00741B0E" w:rsidP="009E3211" w:rsidRDefault="00741B0E" w14:paraId="71B002C0" w14:textId="77777777">
            <w:pPr>
              <w:keepNext/>
              <w:keepLines/>
            </w:pPr>
            <w:r>
              <w:t>First Issue</w:t>
            </w:r>
          </w:p>
        </w:tc>
      </w:tr>
      <w:tr w:rsidR="0015497A" w:rsidTr="00BE64C9" w14:paraId="3C9E81FE" w14:textId="77777777">
        <w:tc>
          <w:tcPr>
            <w:tcW w:w="1526" w:type="dxa"/>
          </w:tcPr>
          <w:p w:rsidR="0015497A" w:rsidP="009E3211" w:rsidRDefault="0015497A" w14:paraId="5EB20C1C" w14:textId="77777777">
            <w:pPr>
              <w:keepNext/>
              <w:keepLines/>
            </w:pPr>
            <w:r>
              <w:t>Issue 002</w:t>
            </w:r>
          </w:p>
        </w:tc>
        <w:tc>
          <w:tcPr>
            <w:tcW w:w="1417" w:type="dxa"/>
          </w:tcPr>
          <w:p w:rsidR="0015497A" w:rsidP="009E3211" w:rsidRDefault="00D0278B" w14:paraId="6F878501" w14:textId="77777777">
            <w:pPr>
              <w:keepNext/>
              <w:keepLines/>
            </w:pPr>
            <w:r>
              <w:t>17/12</w:t>
            </w:r>
            <w:r w:rsidR="0015497A">
              <w:t>/2009</w:t>
            </w:r>
          </w:p>
        </w:tc>
        <w:tc>
          <w:tcPr>
            <w:tcW w:w="5579" w:type="dxa"/>
          </w:tcPr>
          <w:p w:rsidR="0015497A" w:rsidP="009E3211" w:rsidRDefault="0015497A" w14:paraId="3D067AB7" w14:textId="77777777">
            <w:pPr>
              <w:keepNext/>
              <w:keepLines/>
            </w:pPr>
            <w:r>
              <w:t>Issue 002 incorporating changes for offshore regime.</w:t>
            </w:r>
          </w:p>
        </w:tc>
      </w:tr>
      <w:tr w:rsidR="004471EE" w:rsidTr="00BE64C9" w14:paraId="191CF3AF" w14:textId="77777777">
        <w:tc>
          <w:tcPr>
            <w:tcW w:w="1526" w:type="dxa"/>
          </w:tcPr>
          <w:p w:rsidR="004471EE" w:rsidP="009E3211" w:rsidRDefault="004471EE" w14:paraId="27EDBA00" w14:textId="77777777">
            <w:pPr>
              <w:keepNext/>
              <w:keepLines/>
            </w:pPr>
            <w:r>
              <w:t>Issue 003</w:t>
            </w:r>
          </w:p>
        </w:tc>
        <w:tc>
          <w:tcPr>
            <w:tcW w:w="1417" w:type="dxa"/>
          </w:tcPr>
          <w:p w:rsidR="004471EE" w:rsidP="009E3211" w:rsidRDefault="0038664D" w14:paraId="66056BD6" w14:textId="77777777">
            <w:pPr>
              <w:keepNext/>
              <w:keepLines/>
            </w:pPr>
            <w:r>
              <w:t>27/05/</w:t>
            </w:r>
            <w:r w:rsidR="004471EE">
              <w:t>2017</w:t>
            </w:r>
          </w:p>
        </w:tc>
        <w:tc>
          <w:tcPr>
            <w:tcW w:w="5579" w:type="dxa"/>
          </w:tcPr>
          <w:p w:rsidR="004471EE" w:rsidP="009E3211" w:rsidRDefault="004471EE" w14:paraId="7906E8C6" w14:textId="77777777">
            <w:pPr>
              <w:keepNext/>
              <w:keepLines/>
            </w:pPr>
            <w:r>
              <w:t>Issue 003 Introduction of Lead Person(s) and Admin updates</w:t>
            </w:r>
          </w:p>
        </w:tc>
      </w:tr>
      <w:tr w:rsidR="00615EFF" w:rsidTr="00BE64C9" w14:paraId="67F89071" w14:textId="77777777">
        <w:tc>
          <w:tcPr>
            <w:tcW w:w="1526" w:type="dxa"/>
          </w:tcPr>
          <w:p w:rsidR="00615EFF" w:rsidP="009E3211" w:rsidRDefault="00615EFF" w14:paraId="06BD4EE1" w14:textId="77777777">
            <w:pPr>
              <w:keepNext/>
              <w:keepLines/>
            </w:pPr>
            <w:r>
              <w:t>Issue 004</w:t>
            </w:r>
          </w:p>
        </w:tc>
        <w:tc>
          <w:tcPr>
            <w:tcW w:w="1417" w:type="dxa"/>
          </w:tcPr>
          <w:p w:rsidR="00615EFF" w:rsidP="009E3211" w:rsidRDefault="00615EFF" w14:paraId="2787BA19" w14:textId="77777777">
            <w:pPr>
              <w:keepNext/>
              <w:keepLines/>
            </w:pPr>
            <w:r>
              <w:t>01/04/2019</w:t>
            </w:r>
          </w:p>
        </w:tc>
        <w:tc>
          <w:tcPr>
            <w:tcW w:w="5579" w:type="dxa"/>
          </w:tcPr>
          <w:p w:rsidR="00615EFF" w:rsidP="009E3211" w:rsidRDefault="00615EFF" w14:paraId="1CFB18F1" w14:textId="77777777">
            <w:pPr>
              <w:keepNext/>
              <w:keepLines/>
            </w:pPr>
            <w:r>
              <w:t>Issue 004 incorporating National Grid Legal Separation changes</w:t>
            </w:r>
          </w:p>
        </w:tc>
      </w:tr>
      <w:tr w:rsidR="002A61E7" w:rsidTr="00BE64C9" w14:paraId="5DF14804" w14:textId="77777777">
        <w:tc>
          <w:tcPr>
            <w:tcW w:w="1526" w:type="dxa"/>
          </w:tcPr>
          <w:p w:rsidR="002A61E7" w:rsidP="009E3211" w:rsidRDefault="002A61E7" w14:paraId="45CA3669" w14:textId="77777777">
            <w:pPr>
              <w:keepNext/>
              <w:keepLines/>
            </w:pPr>
            <w:r>
              <w:t>Issue 005</w:t>
            </w:r>
          </w:p>
        </w:tc>
        <w:tc>
          <w:tcPr>
            <w:tcW w:w="1417" w:type="dxa"/>
          </w:tcPr>
          <w:p w:rsidRPr="00B767A7" w:rsidR="002A61E7" w:rsidP="009E3211" w:rsidRDefault="002A61E7" w14:paraId="7996418B" w14:textId="77777777">
            <w:pPr>
              <w:keepNext/>
              <w:keepLines/>
            </w:pPr>
            <w:r w:rsidRPr="00B767A7">
              <w:t>09/05/2019</w:t>
            </w:r>
          </w:p>
        </w:tc>
        <w:tc>
          <w:tcPr>
            <w:tcW w:w="5579" w:type="dxa"/>
          </w:tcPr>
          <w:p w:rsidRPr="00B767A7" w:rsidR="002A61E7" w:rsidP="009E3211" w:rsidRDefault="002A61E7" w14:paraId="145D64D0" w14:textId="77777777">
            <w:pPr>
              <w:keepNext/>
              <w:keepLines/>
            </w:pPr>
            <w:r w:rsidRPr="00B767A7">
              <w:rPr>
                <w:rFonts w:cs="Arial"/>
                <w:i/>
              </w:rPr>
              <w:t>‘</w:t>
            </w:r>
            <w:r w:rsidRPr="00B767A7">
              <w:rPr>
                <w:rFonts w:cs="Arial"/>
              </w:rPr>
              <w:t>Housekeeping Modification to align STCP18-1 - STCP18-6 with existing working practices</w:t>
            </w:r>
          </w:p>
        </w:tc>
      </w:tr>
      <w:tr w:rsidR="00BE64C9" w:rsidTr="00BE64C9" w14:paraId="1AC10857" w14:textId="77777777">
        <w:tc>
          <w:tcPr>
            <w:tcW w:w="1526" w:type="dxa"/>
          </w:tcPr>
          <w:p w:rsidR="00BE64C9" w:rsidP="009E3211" w:rsidRDefault="00BE64C9" w14:paraId="076A39F1" w14:textId="30721329">
            <w:pPr>
              <w:keepNext/>
              <w:keepLines/>
            </w:pPr>
            <w:r w:rsidRPr="007F6AF3">
              <w:t>Issue 0</w:t>
            </w:r>
            <w:r>
              <w:t>06</w:t>
            </w:r>
          </w:p>
        </w:tc>
        <w:tc>
          <w:tcPr>
            <w:tcW w:w="1417" w:type="dxa"/>
          </w:tcPr>
          <w:p w:rsidRPr="00B767A7" w:rsidR="00BE64C9" w:rsidP="009E3211" w:rsidRDefault="00AD524B" w14:paraId="113D7FE3" w14:textId="264AF5D5">
            <w:pPr>
              <w:keepNext/>
              <w:keepLines/>
            </w:pPr>
            <w:r>
              <w:t>25</w:t>
            </w:r>
            <w:r w:rsidR="009429D5">
              <w:t>/04/</w:t>
            </w:r>
            <w:r w:rsidRPr="007F6AF3" w:rsidR="00BE64C9">
              <w:t>2023</w:t>
            </w:r>
          </w:p>
        </w:tc>
        <w:tc>
          <w:tcPr>
            <w:tcW w:w="5579" w:type="dxa"/>
          </w:tcPr>
          <w:p w:rsidRPr="00B767A7" w:rsidR="00BE64C9" w:rsidP="009E3211" w:rsidRDefault="00BE64C9" w14:paraId="7F5FD6D1" w14:textId="329AA70E">
            <w:pPr>
              <w:keepNext/>
              <w:keepLines/>
              <w:rPr>
                <w:rFonts w:cs="Arial"/>
                <w:i/>
              </w:rPr>
            </w:pPr>
            <w:r w:rsidRPr="007F6AF3">
              <w:t>Issue 0</w:t>
            </w:r>
            <w:r>
              <w:t>06</w:t>
            </w:r>
            <w:r w:rsidRPr="007F6AF3">
              <w:t xml:space="preserve"> incorporating use of ‘The Company’ definition as made in the </w:t>
            </w:r>
            <w:proofErr w:type="gramStart"/>
            <w:r w:rsidRPr="007F6AF3">
              <w:t>STC</w:t>
            </w:r>
            <w:r w:rsidR="00AD524B">
              <w:t xml:space="preserve">  PM</w:t>
            </w:r>
            <w:proofErr w:type="gramEnd"/>
            <w:r w:rsidR="00AD524B">
              <w:t>0130</w:t>
            </w:r>
          </w:p>
        </w:tc>
      </w:tr>
      <w:tr w:rsidR="00793216" w:rsidTr="00BE64C9" w14:paraId="01A95FB7" w14:textId="77777777">
        <w:tc>
          <w:tcPr>
            <w:tcW w:w="1526" w:type="dxa"/>
          </w:tcPr>
          <w:p w:rsidRPr="007F6AF3" w:rsidR="00793216" w:rsidP="009E3211" w:rsidRDefault="00793216" w14:paraId="2C08EFFA" w14:textId="44A135E7">
            <w:pPr>
              <w:keepNext/>
              <w:keepLines/>
            </w:pPr>
            <w:r>
              <w:t>Issue 007</w:t>
            </w:r>
          </w:p>
        </w:tc>
        <w:tc>
          <w:tcPr>
            <w:tcW w:w="1417" w:type="dxa"/>
          </w:tcPr>
          <w:p w:rsidR="00793216" w:rsidP="009E3211" w:rsidRDefault="000E269E" w14:paraId="6DEB1A11" w14:textId="26A70AA4">
            <w:pPr>
              <w:keepNext/>
              <w:keepLines/>
            </w:pPr>
            <w:r>
              <w:t>11</w:t>
            </w:r>
            <w:r w:rsidR="00C16BF3">
              <w:t>/06</w:t>
            </w:r>
            <w:r w:rsidR="00793216">
              <w:t>/2024</w:t>
            </w:r>
          </w:p>
        </w:tc>
        <w:tc>
          <w:tcPr>
            <w:tcW w:w="5579" w:type="dxa"/>
          </w:tcPr>
          <w:p w:rsidRPr="007F6AF3" w:rsidR="00793216" w:rsidP="009E3211" w:rsidRDefault="00793216" w14:paraId="6F53EC9E" w14:textId="253020F3">
            <w:pPr>
              <w:keepNext/>
              <w:keepLines/>
            </w:pPr>
            <w:r>
              <w:t xml:space="preserve">Issue 007 </w:t>
            </w:r>
            <w:r w:rsidR="003147E1">
              <w:t>Transmission Impact Assessment Process PM0126</w:t>
            </w:r>
          </w:p>
        </w:tc>
      </w:tr>
      <w:tr w:rsidR="000F2197" w:rsidTr="00BE64C9" w14:paraId="40D06081" w14:textId="77777777">
        <w:tc>
          <w:tcPr>
            <w:tcW w:w="1526" w:type="dxa"/>
          </w:tcPr>
          <w:p w:rsidR="000F2197" w:rsidP="009E3211" w:rsidRDefault="000F2197" w14:paraId="43EB16F8" w14:textId="1913EC89">
            <w:pPr>
              <w:keepNext/>
              <w:keepLines/>
            </w:pPr>
            <w:r>
              <w:t>Issue 008</w:t>
            </w:r>
          </w:p>
        </w:tc>
        <w:tc>
          <w:tcPr>
            <w:tcW w:w="1417" w:type="dxa"/>
          </w:tcPr>
          <w:p w:rsidR="000F2197" w:rsidP="009E3211" w:rsidRDefault="000F2197" w14:paraId="2CDCF2E0" w14:textId="35C0FBDB">
            <w:pPr>
              <w:keepNext/>
              <w:keepLines/>
            </w:pPr>
            <w:r>
              <w:t>17/04/2025</w:t>
            </w:r>
          </w:p>
        </w:tc>
        <w:tc>
          <w:tcPr>
            <w:tcW w:w="5579" w:type="dxa"/>
          </w:tcPr>
          <w:p w:rsidR="000F2197" w:rsidP="009E3211" w:rsidRDefault="000F2197" w14:paraId="335E397E" w14:textId="314C1E39">
            <w:pPr>
              <w:keepNext/>
              <w:keepLines/>
            </w:pPr>
            <w:r>
              <w:t xml:space="preserve">Issue 008 PM0144 </w:t>
            </w:r>
            <w:r w:rsidRPr="0044582B" w:rsidR="0044582B">
              <w:t>Digital Communication System Integration</w:t>
            </w:r>
          </w:p>
        </w:tc>
      </w:tr>
      <w:tr w:rsidR="000542B1" w:rsidTr="00BE64C9" w14:paraId="73976779" w14:textId="77777777">
        <w:tc>
          <w:tcPr>
            <w:tcW w:w="1526" w:type="dxa"/>
          </w:tcPr>
          <w:p w:rsidR="000542B1" w:rsidP="009E3211" w:rsidRDefault="000542B1" w14:paraId="0CCD55BE" w14:textId="7BCE1182">
            <w:pPr>
              <w:keepNext/>
              <w:keepLines/>
            </w:pPr>
            <w:r>
              <w:t>Issue 009</w:t>
            </w:r>
          </w:p>
        </w:tc>
        <w:tc>
          <w:tcPr>
            <w:tcW w:w="1417" w:type="dxa"/>
          </w:tcPr>
          <w:p w:rsidR="000542B1" w:rsidP="009E3211" w:rsidRDefault="000542B1" w14:paraId="3C5F1FEF" w14:textId="33593BC5">
            <w:pPr>
              <w:keepNext/>
              <w:keepLines/>
            </w:pPr>
            <w:r>
              <w:t>10/06/2025</w:t>
            </w:r>
          </w:p>
        </w:tc>
        <w:tc>
          <w:tcPr>
            <w:tcW w:w="5579" w:type="dxa"/>
          </w:tcPr>
          <w:p w:rsidR="000542B1" w:rsidP="009E3211" w:rsidRDefault="000542B1" w14:paraId="2858D95C" w14:textId="10938CEE">
            <w:pPr>
              <w:keepNext/>
              <w:keepLines/>
            </w:pPr>
            <w:r>
              <w:t xml:space="preserve">Issue 009 PM0143 </w:t>
            </w:r>
            <w:r w:rsidR="00DA0947">
              <w:t>Implementing Connection Reform</w:t>
            </w:r>
          </w:p>
        </w:tc>
      </w:tr>
    </w:tbl>
    <w:p w:rsidR="00741B0E" w:rsidP="009E3211" w:rsidRDefault="00741B0E" w14:paraId="0C64B419" w14:textId="77777777">
      <w:pPr>
        <w:pStyle w:val="Issue"/>
        <w:keepNext/>
        <w:keepLines/>
        <w:tabs>
          <w:tab w:val="clear" w:pos="567"/>
        </w:tabs>
        <w:ind w:left="0" w:firstLine="0"/>
        <w:jc w:val="both"/>
      </w:pPr>
    </w:p>
    <w:p w:rsidR="00741B0E" w:rsidP="009E3211" w:rsidRDefault="00741B0E" w14:paraId="0E5DD31D" w14:textId="77777777">
      <w:pPr>
        <w:pStyle w:val="Issue"/>
        <w:keepNext/>
        <w:keepLines/>
        <w:tabs>
          <w:tab w:val="clear" w:pos="567"/>
        </w:tabs>
        <w:ind w:left="0" w:firstLine="0"/>
        <w:jc w:val="both"/>
      </w:pPr>
    </w:p>
    <w:p w:rsidR="0044582B" w:rsidP="009E3211" w:rsidRDefault="0044582B" w14:paraId="51E05696" w14:textId="77777777">
      <w:pPr>
        <w:keepNext/>
        <w:keepLines/>
      </w:pPr>
    </w:p>
    <w:p w:rsidRPr="0044582B" w:rsidR="0044582B" w:rsidP="009E3211" w:rsidRDefault="0044582B" w14:paraId="4A5E7DA7" w14:textId="77777777">
      <w:pPr>
        <w:keepNext/>
        <w:keepLines/>
        <w:jc w:val="center"/>
      </w:pPr>
    </w:p>
    <w:p w:rsidR="00741B0E" w:rsidP="004F0124" w:rsidRDefault="00741B0E" w14:paraId="4078C392" w14:textId="77777777">
      <w:pPr>
        <w:pStyle w:val="Heading1"/>
        <w:keepLines/>
      </w:pPr>
      <w:r>
        <w:t>Introduction</w:t>
      </w:r>
    </w:p>
    <w:p w:rsidR="00741B0E" w:rsidP="004F0124" w:rsidRDefault="00741B0E" w14:paraId="73F38F2E" w14:textId="77777777">
      <w:pPr>
        <w:pStyle w:val="Heading2"/>
        <w:keepNext/>
        <w:keepLines/>
      </w:pPr>
      <w:r>
        <w:t>Scope</w:t>
      </w:r>
    </w:p>
    <w:p w:rsidR="00741B0E" w:rsidP="004F0124" w:rsidRDefault="00741B0E" w14:paraId="61C8BB10" w14:textId="783ED597">
      <w:pPr>
        <w:pStyle w:val="Heading3"/>
        <w:keepLines/>
        <w:tabs>
          <w:tab w:val="clear" w:pos="0"/>
          <w:tab w:val="num" w:pos="851"/>
        </w:tabs>
        <w:spacing w:before="0"/>
        <w:ind w:left="851" w:hanging="851"/>
        <w:jc w:val="both"/>
      </w:pPr>
      <w:r>
        <w:t xml:space="preserve">This process defines the data exchange required between </w:t>
      </w:r>
      <w:r w:rsidR="00BE64C9">
        <w:t>The Company</w:t>
      </w:r>
      <w:r w:rsidRPr="00BE64C9" w:rsidR="00BE64C9">
        <w:t xml:space="preserve">, </w:t>
      </w:r>
      <w:bookmarkStart w:name="_Hlk129164366" w:id="43"/>
      <w:r w:rsidRPr="00BE64C9" w:rsidR="00BE64C9">
        <w:t>as defined in the STC and meaning the licence holder with system operator responsibilities,</w:t>
      </w:r>
      <w:r>
        <w:t xml:space="preserve"> </w:t>
      </w:r>
      <w:bookmarkEnd w:id="43"/>
      <w:r>
        <w:t>and the TO(s) for the pur</w:t>
      </w:r>
      <w:r w:rsidR="00277707">
        <w:t xml:space="preserve">poses of User Applications for </w:t>
      </w:r>
      <w:r w:rsidR="00C83C9A">
        <w:t xml:space="preserve">the Evaluation of Transmission Impact </w:t>
      </w:r>
      <w:r w:rsidR="006141E0">
        <w:t>(ETI)</w:t>
      </w:r>
      <w:r w:rsidR="0020137D">
        <w:t>.</w:t>
      </w:r>
    </w:p>
    <w:p w:rsidR="00005AF6" w:rsidP="009E3211" w:rsidRDefault="00741B0E" w14:paraId="78C0B348" w14:textId="77777777">
      <w:pPr>
        <w:pStyle w:val="Heading3"/>
        <w:keepLines/>
        <w:tabs>
          <w:tab w:val="left" w:pos="0"/>
        </w:tabs>
        <w:spacing w:before="0"/>
        <w:ind w:left="851" w:hanging="851"/>
        <w:jc w:val="both"/>
      </w:pPr>
      <w:r>
        <w:t>This procedure describes</w:t>
      </w:r>
      <w:r w:rsidR="00A50AB6">
        <w:t xml:space="preserve"> the following:</w:t>
      </w:r>
    </w:p>
    <w:p w:rsidR="00D162A5" w:rsidP="009E3211" w:rsidRDefault="00005AF6" w14:paraId="36F8FA50" w14:textId="0AFCACF3">
      <w:pPr>
        <w:pStyle w:val="Heading4"/>
        <w:keepLines/>
        <w:tabs>
          <w:tab w:val="left" w:pos="0"/>
        </w:tabs>
        <w:ind w:left="851" w:hanging="851"/>
        <w:jc w:val="both"/>
      </w:pPr>
      <w:r>
        <w:t>T</w:t>
      </w:r>
      <w:r w:rsidR="00741B0E">
        <w:t xml:space="preserve">he process of how TO(s) respond to </w:t>
      </w:r>
      <w:r w:rsidR="00BE64C9">
        <w:t>The Company</w:t>
      </w:r>
      <w:r w:rsidR="00741B0E">
        <w:t xml:space="preserve"> </w:t>
      </w:r>
      <w:r w:rsidR="00277707">
        <w:t>Request</w:t>
      </w:r>
      <w:r w:rsidR="00646DBA">
        <w:t xml:space="preserve"> for an </w:t>
      </w:r>
      <w:r w:rsidR="00BE1830">
        <w:t>ETI</w:t>
      </w:r>
      <w:r w:rsidR="00741B0E">
        <w:t xml:space="preserve"> </w:t>
      </w:r>
      <w:proofErr w:type="gramStart"/>
      <w:r w:rsidR="00741B0E">
        <w:t>as a result of</w:t>
      </w:r>
      <w:proofErr w:type="gramEnd"/>
      <w:r w:rsidR="00741B0E">
        <w:t xml:space="preserve"> </w:t>
      </w:r>
      <w:r w:rsidR="00575ED2">
        <w:t xml:space="preserve">a </w:t>
      </w:r>
      <w:r w:rsidR="00624032">
        <w:t>User</w:t>
      </w:r>
      <w:r w:rsidR="00741B0E">
        <w:t xml:space="preserve"> </w:t>
      </w:r>
      <w:r w:rsidR="00BA6F7F">
        <w:t xml:space="preserve">(the DNO) </w:t>
      </w:r>
      <w:r w:rsidR="00741B0E">
        <w:t xml:space="preserve">applying to </w:t>
      </w:r>
      <w:r w:rsidR="00BE64C9">
        <w:t>The Company</w:t>
      </w:r>
      <w:r w:rsidR="00741B0E">
        <w:t xml:space="preserve"> for </w:t>
      </w:r>
      <w:r w:rsidR="00575ED2">
        <w:t xml:space="preserve">a </w:t>
      </w:r>
      <w:r w:rsidR="00ED30F2">
        <w:t xml:space="preserve">Transmission Evaluation Application or </w:t>
      </w:r>
      <w:r w:rsidR="00585C17">
        <w:t>Transmission Impact Assessment</w:t>
      </w:r>
      <w:r w:rsidR="00741B0E">
        <w:t xml:space="preserve">. </w:t>
      </w:r>
    </w:p>
    <w:p w:rsidR="00741B0E" w:rsidP="009E3211" w:rsidRDefault="00741B0E" w14:paraId="6CBD4F9E" w14:textId="0B4747FE">
      <w:pPr>
        <w:pStyle w:val="Heading4"/>
        <w:keepLines/>
        <w:tabs>
          <w:tab w:val="clear" w:pos="284"/>
          <w:tab w:val="left" w:pos="0"/>
        </w:tabs>
        <w:ind w:left="851" w:hanging="851"/>
        <w:jc w:val="both"/>
      </w:pPr>
      <w:r>
        <w:t xml:space="preserve">It defines the tasks, formal documentation, interface requirements, timescales and responsibilities between </w:t>
      </w:r>
      <w:r w:rsidR="00BE64C9">
        <w:t>The Company</w:t>
      </w:r>
      <w:r>
        <w:t xml:space="preserve"> and the Host TO, Affected TO(s) and Other Affected TO(s) from receipt of such </w:t>
      </w:r>
      <w:r w:rsidR="00B257C5">
        <w:t xml:space="preserve">Request for </w:t>
      </w:r>
      <w:r w:rsidR="00BE1830">
        <w:t>ETI</w:t>
      </w:r>
      <w:r w:rsidR="00B257C5">
        <w:t>,</w:t>
      </w:r>
      <w:r w:rsidR="00575ED2">
        <w:t xml:space="preserve"> </w:t>
      </w:r>
      <w:r w:rsidR="001A10F9">
        <w:t>to</w:t>
      </w:r>
      <w:r w:rsidR="00DD6871">
        <w:t xml:space="preserve"> </w:t>
      </w:r>
      <w:r w:rsidR="00575ED2">
        <w:t xml:space="preserve">progression of the project </w:t>
      </w:r>
      <w:r w:rsidR="00DD6871">
        <w:t>through STCP18-1 Connection and Modification Application</w:t>
      </w:r>
      <w:r w:rsidR="00AC3B98">
        <w:t xml:space="preserve"> or Transmission Impact Assessment.</w:t>
      </w:r>
    </w:p>
    <w:p w:rsidR="00AB09CA" w:rsidP="009E3211" w:rsidRDefault="00AB09CA" w14:paraId="5349A968" w14:textId="4720729F">
      <w:pPr>
        <w:pStyle w:val="Heading4"/>
        <w:keepLines/>
        <w:tabs>
          <w:tab w:val="clear" w:pos="284"/>
          <w:tab w:val="left" w:pos="0"/>
          <w:tab w:val="num" w:pos="993"/>
        </w:tabs>
        <w:ind w:left="851" w:hanging="851"/>
        <w:jc w:val="both"/>
      </w:pPr>
      <w:bookmarkStart w:name="_Hlk156389848" w:id="44"/>
      <w:r>
        <w:t xml:space="preserve">The process for the </w:t>
      </w:r>
      <w:r w:rsidR="00BE1830">
        <w:t>ETI</w:t>
      </w:r>
      <w:r>
        <w:t xml:space="preserve"> which must be carried out prior to any individual or collectively relevant embedded generation that has a Significant Impact on the NETS connect</w:t>
      </w:r>
      <w:r w:rsidR="00480922">
        <w:t>ing</w:t>
      </w:r>
      <w:r>
        <w:t xml:space="preserve"> to the network.</w:t>
      </w:r>
      <w:r w:rsidRPr="00E5514D">
        <w:t xml:space="preserve"> </w:t>
      </w:r>
      <w:r>
        <w:t xml:space="preserve">The ETI process output determines whether reinforcement works are required or not allowing for either the </w:t>
      </w:r>
      <w:r w:rsidR="00480922">
        <w:t>Transmission Evaluation Application</w:t>
      </w:r>
      <w:r>
        <w:t xml:space="preserve"> process or Transmission Impact Assessment process to be followed.</w:t>
      </w:r>
    </w:p>
    <w:p w:rsidR="002C05E3" w:rsidP="009E3211" w:rsidRDefault="0091316E" w14:paraId="7CFEB7FD" w14:textId="51B0969F">
      <w:pPr>
        <w:pStyle w:val="Heading4"/>
        <w:keepLines/>
        <w:tabs>
          <w:tab w:val="clear" w:pos="284"/>
          <w:tab w:val="left" w:pos="0"/>
          <w:tab w:val="num" w:pos="993"/>
        </w:tabs>
        <w:ind w:left="851" w:hanging="851"/>
        <w:jc w:val="both"/>
      </w:pPr>
      <w:bookmarkStart w:name="_Hlk156389894" w:id="45"/>
      <w:bookmarkEnd w:id="44"/>
      <w:r>
        <w:t>The Transmission Impact Assessment process</w:t>
      </w:r>
      <w:r w:rsidR="00622794">
        <w:t>, which</w:t>
      </w:r>
      <w:r>
        <w:t xml:space="preserve"> </w:t>
      </w:r>
      <w:r w:rsidR="00622794">
        <w:t xml:space="preserve">once established at a GSP allows </w:t>
      </w:r>
      <w:r>
        <w:t>for the connection of single or collective embedded generation</w:t>
      </w:r>
      <w:r w:rsidR="00622794">
        <w:t>, enabling Distribution Network Operators to</w:t>
      </w:r>
      <w:r>
        <w:t xml:space="preserve"> provid</w:t>
      </w:r>
      <w:r w:rsidR="00622794">
        <w:t>e</w:t>
      </w:r>
      <w:r>
        <w:t xml:space="preserve"> </w:t>
      </w:r>
      <w:r w:rsidR="00622794">
        <w:t xml:space="preserve">on-going </w:t>
      </w:r>
      <w:r>
        <w:t>monthly</w:t>
      </w:r>
      <w:r w:rsidR="00622794">
        <w:t xml:space="preserve"> (or </w:t>
      </w:r>
      <w:proofErr w:type="spellStart"/>
      <w:proofErr w:type="gramStart"/>
      <w:r w:rsidR="00622794">
        <w:t>a</w:t>
      </w:r>
      <w:proofErr w:type="spellEnd"/>
      <w:proofErr w:type="gramEnd"/>
      <w:r w:rsidR="00622794">
        <w:t xml:space="preserve"> otherwise agreed)</w:t>
      </w:r>
      <w:r>
        <w:t xml:space="preserve"> progress updates on the connected volume.</w:t>
      </w:r>
      <w:bookmarkEnd w:id="45"/>
    </w:p>
    <w:p w:rsidRPr="0076246C" w:rsidR="0076246C" w:rsidP="009E3211" w:rsidRDefault="00012AC3" w14:paraId="6A1482A2" w14:textId="5B041A6F">
      <w:pPr>
        <w:pStyle w:val="Heading4"/>
        <w:keepLines/>
        <w:tabs>
          <w:tab w:val="clear" w:pos="284"/>
          <w:tab w:val="left" w:pos="0"/>
          <w:tab w:val="num" w:pos="993"/>
        </w:tabs>
        <w:ind w:left="851" w:hanging="851"/>
        <w:jc w:val="both"/>
      </w:pPr>
      <w:bookmarkStart w:name="_Hlk156390002" w:id="46"/>
      <w:r>
        <w:t xml:space="preserve">The data exchange requirements </w:t>
      </w:r>
      <w:proofErr w:type="gramStart"/>
      <w:r>
        <w:t>in order for</w:t>
      </w:r>
      <w:proofErr w:type="gramEnd"/>
      <w:r>
        <w:t xml:space="preserve"> </w:t>
      </w:r>
      <w:r w:rsidR="00BF5EAA">
        <w:t>The Company</w:t>
      </w:r>
      <w:r>
        <w:t xml:space="preserve"> to determine when a single or collectively relevant connection of generator(s) has a significant impact on the NETS in the form of trigger criteria for each GSP.</w:t>
      </w:r>
      <w:bookmarkEnd w:id="46"/>
      <w:r>
        <w:t xml:space="preserve">  </w:t>
      </w:r>
    </w:p>
    <w:p w:rsidRPr="00A5676B" w:rsidR="00DF7B18" w:rsidP="009E3211" w:rsidRDefault="00DF7B18" w14:paraId="0D8CCBBD" w14:textId="77777777">
      <w:pPr>
        <w:keepNext/>
        <w:keepLines/>
      </w:pPr>
    </w:p>
    <w:p w:rsidR="00741B0E" w:rsidP="004F0124" w:rsidRDefault="00741B0E" w14:paraId="35A45570" w14:textId="182CA7FD">
      <w:pPr>
        <w:pStyle w:val="Heading3"/>
        <w:keepLines/>
        <w:tabs>
          <w:tab w:val="clear" w:pos="0"/>
          <w:tab w:val="num" w:pos="851"/>
        </w:tabs>
        <w:spacing w:before="0"/>
        <w:ind w:left="851" w:hanging="851"/>
        <w:jc w:val="both"/>
      </w:pPr>
      <w:r>
        <w:t xml:space="preserve">This procedure applies to </w:t>
      </w:r>
      <w:r w:rsidR="00BE64C9">
        <w:t>The Company</w:t>
      </w:r>
      <w:r>
        <w:t xml:space="preserve"> and each TO.</w:t>
      </w:r>
    </w:p>
    <w:p w:rsidR="00741B0E" w:rsidP="004F0124" w:rsidRDefault="00741B0E" w14:paraId="7C6E7908" w14:textId="77777777">
      <w:pPr>
        <w:pStyle w:val="Heading3"/>
        <w:keepLines/>
        <w:tabs>
          <w:tab w:val="clear" w:pos="0"/>
          <w:tab w:val="num" w:pos="851"/>
        </w:tabs>
        <w:spacing w:before="0"/>
        <w:ind w:left="851" w:hanging="851"/>
        <w:jc w:val="both"/>
      </w:pPr>
      <w:r>
        <w:t>For the purposes of this document, the TOs are:</w:t>
      </w:r>
    </w:p>
    <w:p w:rsidR="00615EFF" w:rsidP="004F0124" w:rsidRDefault="00615EFF" w14:paraId="352635D2" w14:textId="77777777">
      <w:pPr>
        <w:pStyle w:val="BulletList"/>
        <w:keepNext/>
        <w:keepLines/>
        <w:numPr>
          <w:ilvl w:val="0"/>
          <w:numId w:val="12"/>
        </w:numPr>
        <w:tabs>
          <w:tab w:val="clear" w:pos="360"/>
          <w:tab w:val="num" w:pos="851"/>
          <w:tab w:val="num" w:pos="1134"/>
        </w:tabs>
        <w:ind w:left="851" w:firstLine="0"/>
        <w:jc w:val="both"/>
      </w:pPr>
      <w:proofErr w:type="gramStart"/>
      <w:r>
        <w:t>NGET;</w:t>
      </w:r>
      <w:proofErr w:type="gramEnd"/>
    </w:p>
    <w:p w:rsidR="00741B0E" w:rsidP="004F0124" w:rsidRDefault="00741B0E" w14:paraId="15EB9454" w14:textId="77777777">
      <w:pPr>
        <w:pStyle w:val="BulletList"/>
        <w:keepNext/>
        <w:keepLines/>
        <w:numPr>
          <w:ilvl w:val="0"/>
          <w:numId w:val="12"/>
        </w:numPr>
        <w:tabs>
          <w:tab w:val="clear" w:pos="360"/>
          <w:tab w:val="num" w:pos="851"/>
          <w:tab w:val="num" w:pos="1134"/>
        </w:tabs>
        <w:ind w:left="851" w:firstLine="0"/>
        <w:jc w:val="both"/>
      </w:pPr>
      <w:proofErr w:type="gramStart"/>
      <w:r>
        <w:t>SPT;</w:t>
      </w:r>
      <w:proofErr w:type="gramEnd"/>
      <w:r>
        <w:t xml:space="preserve"> </w:t>
      </w:r>
    </w:p>
    <w:p w:rsidR="00741B0E" w:rsidP="004F0124" w:rsidRDefault="00741B0E" w14:paraId="09A62898" w14:textId="1EA83F5D">
      <w:pPr>
        <w:pStyle w:val="BulletList"/>
        <w:keepNext/>
        <w:keepLines/>
        <w:numPr>
          <w:ilvl w:val="0"/>
          <w:numId w:val="12"/>
        </w:numPr>
        <w:tabs>
          <w:tab w:val="clear" w:pos="360"/>
          <w:tab w:val="num" w:pos="851"/>
          <w:tab w:val="num" w:pos="1134"/>
        </w:tabs>
        <w:ind w:left="851" w:firstLine="0"/>
        <w:jc w:val="both"/>
      </w:pPr>
      <w:r>
        <w:t>SHE</w:t>
      </w:r>
      <w:r w:rsidR="004471EE">
        <w:t>T</w:t>
      </w:r>
      <w:r w:rsidR="006C2D3E">
        <w:t xml:space="preserve">; </w:t>
      </w:r>
      <w:del w:author="Steve Baker [NESO]" w:date="2025-10-16T10:18:00Z" w16du:dateUtc="2025-10-16T09:18:00Z" w:id="47">
        <w:r w:rsidDel="001E7F04" w:rsidR="006C2D3E">
          <w:delText>and</w:delText>
        </w:r>
      </w:del>
    </w:p>
    <w:p w:rsidR="006C2D3E" w:rsidP="004F0124" w:rsidRDefault="0015497A" w14:paraId="46700D09" w14:textId="4C2D2003">
      <w:pPr>
        <w:pStyle w:val="BulletList"/>
        <w:keepNext/>
        <w:keepLines/>
        <w:numPr>
          <w:ilvl w:val="0"/>
          <w:numId w:val="12"/>
        </w:numPr>
        <w:tabs>
          <w:tab w:val="clear" w:pos="360"/>
          <w:tab w:val="num" w:pos="851"/>
          <w:tab w:val="num" w:pos="1134"/>
        </w:tabs>
        <w:ind w:left="851" w:firstLine="0"/>
        <w:jc w:val="both"/>
        <w:rPr>
          <w:ins w:author="Steve Baker [NESO]" w:date="2025-10-16T10:17:00Z" w16du:dateUtc="2025-10-16T09:17:00Z" w:id="48"/>
        </w:rPr>
      </w:pPr>
      <w:r>
        <w:t xml:space="preserve">All </w:t>
      </w:r>
      <w:r w:rsidR="006C2D3E">
        <w:t xml:space="preserve">Offshore Transmission </w:t>
      </w:r>
      <w:r>
        <w:t>Licence holders as appointed by Ofgem</w:t>
      </w:r>
      <w:del w:author="Steve Baker [NESO]" w:date="2025-10-16T10:18:00Z" w16du:dateUtc="2025-10-16T09:18:00Z" w:id="49">
        <w:r w:rsidDel="001E7F04">
          <w:delText xml:space="preserve"> from time to time</w:delText>
        </w:r>
      </w:del>
      <w:ins w:author="Steve Baker [NESO]" w:date="2025-10-16T10:18:00Z" w16du:dateUtc="2025-10-16T09:18:00Z" w:id="50">
        <w:r w:rsidR="001E7F04">
          <w:t>; and</w:t>
        </w:r>
      </w:ins>
      <w:r>
        <w:t xml:space="preserve">. </w:t>
      </w:r>
    </w:p>
    <w:p w:rsidR="001E7F04" w:rsidP="001E7F04" w:rsidRDefault="001E7F04" w14:paraId="584E7939" w14:noSpellErr="1" w14:textId="0B945802">
      <w:pPr>
        <w:pStyle w:val="BulletList"/>
        <w:keepNext w:val="1"/>
        <w:keepLines w:val="1"/>
        <w:numPr>
          <w:ilvl w:val="0"/>
          <w:numId w:val="12"/>
        </w:numPr>
        <w:tabs>
          <w:tab w:val="clear" w:pos="360"/>
          <w:tab w:val="num" w:pos="851"/>
          <w:tab w:val="num" w:pos="1134"/>
        </w:tabs>
        <w:ind w:left="851" w:firstLine="0"/>
        <w:jc w:val="both"/>
        <w:rPr>
          <w:ins w:author="Steve Baker [NESO]" w:date="2025-10-16T10:17:00Z" w16du:dateUtc="2025-10-16T09:17:00Z" w:id="1496162581"/>
        </w:rPr>
      </w:pPr>
      <w:ins w:author="Steve Baker [NESO]" w:date="2025-10-16T10:17:00Z" w:id="335574454">
        <w:r w:rsidR="001E7F04">
          <w:t xml:space="preserve">All </w:t>
        </w:r>
        <w:r w:rsidR="001E7F04">
          <w:t>Competitively Appointed</w:t>
        </w:r>
        <w:r w:rsidR="001E7F04">
          <w:t xml:space="preserve"> Transmission Licence holders as appointed by Ofgem.</w:t>
        </w:r>
      </w:ins>
    </w:p>
    <w:p w:rsidR="001E7F04" w:rsidP="001E7F04" w:rsidRDefault="001E7F04" w14:paraId="5E2F5ACE" w14:textId="77777777">
      <w:pPr>
        <w:pStyle w:val="BulletList"/>
        <w:keepNext/>
        <w:keepLines/>
        <w:tabs>
          <w:tab w:val="clear" w:pos="1551"/>
          <w:tab w:val="num" w:pos="1134"/>
        </w:tabs>
        <w:ind w:left="851" w:firstLine="0"/>
        <w:jc w:val="both"/>
      </w:pPr>
    </w:p>
    <w:p w:rsidR="00741B0E" w:rsidP="004F0124" w:rsidRDefault="00741B0E" w14:paraId="53B0E67D" w14:textId="77777777">
      <w:pPr>
        <w:pStyle w:val="Heading2"/>
        <w:keepNext/>
        <w:keepLines/>
      </w:pPr>
      <w:r>
        <w:t xml:space="preserve">Objectives </w:t>
      </w:r>
    </w:p>
    <w:p w:rsidR="00741B0E" w:rsidP="009E3211" w:rsidRDefault="00741B0E" w14:paraId="4487298B" w14:textId="77777777">
      <w:pPr>
        <w:pStyle w:val="Heading3"/>
        <w:keepLines/>
        <w:tabs>
          <w:tab w:val="num" w:pos="851"/>
        </w:tabs>
        <w:spacing w:before="0"/>
        <w:ind w:left="851" w:hanging="851"/>
        <w:jc w:val="both"/>
      </w:pPr>
      <w:r>
        <w:t xml:space="preserve">The objective of this procedure is to detail: </w:t>
      </w:r>
    </w:p>
    <w:p w:rsidR="00741B0E" w:rsidP="009E3211" w:rsidRDefault="00741B0E" w14:paraId="10519510" w14:textId="01D5A07D">
      <w:pPr>
        <w:pStyle w:val="Heading3"/>
        <w:keepLines/>
        <w:numPr>
          <w:ilvl w:val="2"/>
          <w:numId w:val="7"/>
        </w:numPr>
        <w:tabs>
          <w:tab w:val="clear" w:pos="360"/>
          <w:tab w:val="num" w:pos="851"/>
          <w:tab w:val="num" w:pos="1134"/>
        </w:tabs>
        <w:spacing w:before="0"/>
        <w:ind w:left="1134" w:hanging="283"/>
        <w:jc w:val="both"/>
      </w:pPr>
      <w:r>
        <w:t xml:space="preserve">how the </w:t>
      </w:r>
      <w:r w:rsidR="005E73EE">
        <w:t>Transmission Evaluation Application</w:t>
      </w:r>
      <w:r>
        <w:t xml:space="preserve"> is addressed across </w:t>
      </w:r>
      <w:r w:rsidR="00BE64C9">
        <w:t>The Company</w:t>
      </w:r>
      <w:r>
        <w:t xml:space="preserve"> ~ TO interface and the TO ~ TO </w:t>
      </w:r>
      <w:proofErr w:type="gramStart"/>
      <w:r>
        <w:t>interface;</w:t>
      </w:r>
      <w:proofErr w:type="gramEnd"/>
    </w:p>
    <w:p w:rsidR="007B35BF" w:rsidP="009E3211" w:rsidRDefault="00275AA5" w14:paraId="00C5DAF6" w14:textId="3D8D2C65">
      <w:pPr>
        <w:pStyle w:val="Heading3"/>
        <w:keepLines/>
        <w:numPr>
          <w:ilvl w:val="2"/>
          <w:numId w:val="7"/>
        </w:numPr>
        <w:tabs>
          <w:tab w:val="clear" w:pos="360"/>
          <w:tab w:val="num" w:pos="851"/>
          <w:tab w:val="num" w:pos="1134"/>
        </w:tabs>
        <w:spacing w:before="0"/>
        <w:ind w:left="1134" w:hanging="283"/>
        <w:jc w:val="both"/>
      </w:pPr>
      <w:r>
        <w:t xml:space="preserve">how the request for a Transmission Impact Assessment is addressed across </w:t>
      </w:r>
      <w:r w:rsidR="008B77E8">
        <w:t>The Company</w:t>
      </w:r>
      <w:r w:rsidR="005E73EE">
        <w:t xml:space="preserve"> ~ </w:t>
      </w:r>
      <w:r>
        <w:t>TO interface and the TO</w:t>
      </w:r>
      <w:r w:rsidR="005E73EE">
        <w:t xml:space="preserve"> ~ </w:t>
      </w:r>
      <w:r>
        <w:t>TO interface</w:t>
      </w:r>
    </w:p>
    <w:p w:rsidR="00741B0E" w:rsidP="009E3211" w:rsidRDefault="00741B0E" w14:paraId="24D038F1" w14:textId="6BECEEDD">
      <w:pPr>
        <w:pStyle w:val="Heading3"/>
        <w:keepLines/>
        <w:numPr>
          <w:ilvl w:val="2"/>
          <w:numId w:val="7"/>
        </w:numPr>
        <w:tabs>
          <w:tab w:val="clear" w:pos="360"/>
          <w:tab w:val="num" w:pos="851"/>
          <w:tab w:val="num" w:pos="1134"/>
        </w:tabs>
        <w:spacing w:before="0"/>
        <w:ind w:left="1134" w:hanging="283"/>
        <w:jc w:val="both"/>
      </w:pPr>
      <w:r>
        <w:t xml:space="preserve">the requirements for exchange of information in relation to these </w:t>
      </w:r>
      <w:proofErr w:type="gramStart"/>
      <w:r>
        <w:t>activities;</w:t>
      </w:r>
      <w:proofErr w:type="gramEnd"/>
      <w:r>
        <w:t xml:space="preserve"> </w:t>
      </w:r>
    </w:p>
    <w:p w:rsidR="00741B0E" w:rsidP="004F0124" w:rsidRDefault="00741B0E" w14:paraId="63253CE1" w14:textId="7B947BC2">
      <w:pPr>
        <w:pStyle w:val="Heading3"/>
        <w:keepLines/>
        <w:numPr>
          <w:ilvl w:val="0"/>
          <w:numId w:val="8"/>
        </w:numPr>
        <w:tabs>
          <w:tab w:val="clear" w:pos="1069"/>
          <w:tab w:val="num" w:pos="851"/>
          <w:tab w:val="num" w:pos="1134"/>
        </w:tabs>
        <w:spacing w:before="0"/>
        <w:ind w:left="1066" w:hanging="215"/>
        <w:jc w:val="both"/>
      </w:pPr>
      <w:r>
        <w:t>the lines of communication to be used</w:t>
      </w:r>
      <w:r w:rsidR="009D7AAF">
        <w:t>; and</w:t>
      </w:r>
    </w:p>
    <w:p w:rsidR="00EB25EB" w:rsidP="004F0124" w:rsidRDefault="00EB25EB" w14:paraId="6F0E52BE" w14:textId="782C28F6">
      <w:pPr>
        <w:pStyle w:val="Heading3"/>
        <w:keepLines/>
        <w:numPr>
          <w:ilvl w:val="0"/>
          <w:numId w:val="8"/>
        </w:numPr>
        <w:tabs>
          <w:tab w:val="clear" w:pos="1069"/>
          <w:tab w:val="num" w:pos="851"/>
          <w:tab w:val="num" w:pos="1134"/>
        </w:tabs>
        <w:spacing w:before="0"/>
        <w:ind w:left="1066" w:hanging="215"/>
        <w:jc w:val="both"/>
      </w:pPr>
      <w:r w:rsidRPr="007B47AB">
        <w:t xml:space="preserve">the Significant Impact Criteria requirements for the TO </w:t>
      </w:r>
      <w:proofErr w:type="spellStart"/>
      <w:r w:rsidRPr="007B47AB">
        <w:t>to</w:t>
      </w:r>
      <w:proofErr w:type="spellEnd"/>
      <w:r w:rsidRPr="007B47AB">
        <w:t xml:space="preserve"> supply to </w:t>
      </w:r>
      <w:r w:rsidR="008B77E8">
        <w:t>The Company</w:t>
      </w:r>
      <w:r w:rsidRPr="007B47AB">
        <w:t xml:space="preserve"> at each GSP</w:t>
      </w:r>
      <w:r w:rsidR="000F3E85">
        <w:t>.</w:t>
      </w:r>
    </w:p>
    <w:p w:rsidR="00741B0E" w:rsidP="004F0124" w:rsidRDefault="00741B0E" w14:paraId="269D80F2" w14:textId="77777777">
      <w:pPr>
        <w:pStyle w:val="Heading1"/>
        <w:keepLines/>
      </w:pPr>
      <w:r>
        <w:t>Key Definitions</w:t>
      </w:r>
    </w:p>
    <w:p w:rsidR="00741B0E" w:rsidP="004F0124" w:rsidRDefault="00741B0E" w14:paraId="03688B66" w14:textId="77777777">
      <w:pPr>
        <w:pStyle w:val="Heading2"/>
        <w:keepNext/>
        <w:keepLines/>
      </w:pPr>
      <w:r>
        <w:t>For the purposes of STCP18-</w:t>
      </w:r>
      <w:r w:rsidR="00154600">
        <w:t>4</w:t>
      </w:r>
      <w:r>
        <w:t>:</w:t>
      </w:r>
    </w:p>
    <w:p w:rsidR="00741B0E" w:rsidP="009E3211" w:rsidRDefault="00741B0E" w14:paraId="5CB88678" w14:textId="2CE7AAE8">
      <w:pPr>
        <w:pStyle w:val="Heading3"/>
        <w:keepLines/>
        <w:tabs>
          <w:tab w:val="num" w:pos="851"/>
        </w:tabs>
        <w:spacing w:before="0"/>
        <w:ind w:left="851" w:hanging="851"/>
        <w:jc w:val="both"/>
      </w:pPr>
      <w:r>
        <w:rPr>
          <w:b/>
        </w:rPr>
        <w:t>Affected Parties</w:t>
      </w:r>
      <w:r>
        <w:t xml:space="preserve"> means the Host TO, Affected TO(s) and Other Affected TO(s)</w:t>
      </w:r>
      <w:r w:rsidR="00201E29">
        <w:t>,</w:t>
      </w:r>
      <w:r>
        <w:t xml:space="preserve"> as appropriate, involved in</w:t>
      </w:r>
      <w:r w:rsidR="00D663FA">
        <w:t xml:space="preserve"> carrying out the ETI.</w:t>
      </w:r>
      <w:r>
        <w:t xml:space="preserve"> </w:t>
      </w:r>
    </w:p>
    <w:p w:rsidR="00741B0E" w:rsidP="009E3211" w:rsidRDefault="00741B0E" w14:paraId="2E0B8F33" w14:textId="4BB96A87">
      <w:pPr>
        <w:pStyle w:val="Heading3"/>
        <w:keepLines/>
        <w:tabs>
          <w:tab w:val="num" w:pos="851"/>
        </w:tabs>
        <w:spacing w:before="0"/>
        <w:ind w:left="851" w:hanging="851"/>
        <w:jc w:val="both"/>
      </w:pPr>
      <w:r>
        <w:rPr>
          <w:b/>
        </w:rPr>
        <w:t>Affected TO(s)</w:t>
      </w:r>
      <w:r>
        <w:t xml:space="preserve"> means any Transmission Owner </w:t>
      </w:r>
      <w:r w:rsidR="00694966">
        <w:t>whose</w:t>
      </w:r>
      <w:r w:rsidR="00201E29">
        <w:t xml:space="preserve"> Transmission System would be</w:t>
      </w:r>
      <w:r>
        <w:t xml:space="preserve"> affected by the </w:t>
      </w:r>
      <w:r w:rsidR="00201E29">
        <w:t xml:space="preserve">proposed </w:t>
      </w:r>
      <w:r w:rsidR="00D663FA">
        <w:t>ETI</w:t>
      </w:r>
      <w:r>
        <w:t xml:space="preserve"> and satisfies the criteria set out in the STC, Schedule </w:t>
      </w:r>
      <w:r w:rsidR="00201E29">
        <w:t xml:space="preserve">Four. </w:t>
      </w:r>
      <w:r w:rsidR="00D663FA">
        <w:t>(</w:t>
      </w:r>
      <w:r w:rsidR="00201E29">
        <w:t>See STC Section D, Part 4</w:t>
      </w:r>
      <w:r>
        <w:t xml:space="preserve">, paragraph </w:t>
      </w:r>
      <w:r w:rsidR="00201E29">
        <w:t>1</w:t>
      </w:r>
      <w:r>
        <w:t>.</w:t>
      </w:r>
      <w:r w:rsidR="00201E29">
        <w:t>1.2</w:t>
      </w:r>
      <w:r w:rsidR="00D663FA">
        <w:t>)</w:t>
      </w:r>
    </w:p>
    <w:p w:rsidR="005B49BA" w:rsidP="009E3211" w:rsidRDefault="005B49BA" w14:paraId="19C47BFA" w14:textId="77777777">
      <w:pPr>
        <w:pStyle w:val="Heading3"/>
        <w:keepLines/>
        <w:tabs>
          <w:tab w:val="num" w:pos="851"/>
        </w:tabs>
        <w:spacing w:before="0"/>
        <w:ind w:left="851" w:hanging="851"/>
        <w:jc w:val="both"/>
      </w:pPr>
      <w:r w:rsidRPr="594F89F6">
        <w:rPr>
          <w:b/>
          <w:bCs/>
        </w:rPr>
        <w:t>Appendix G</w:t>
      </w:r>
      <w:r>
        <w:t xml:space="preserve"> (being an Appendix within a Bilateral Connection Agreement between The Company and a User) establishes, with other terms the TIA process at a GSP </w:t>
      </w:r>
    </w:p>
    <w:p w:rsidR="005B49BA" w:rsidP="009E3211" w:rsidRDefault="005B49BA" w14:paraId="21D4F0C0" w14:textId="77777777">
      <w:pPr>
        <w:pStyle w:val="Heading3"/>
        <w:keepLines/>
        <w:tabs>
          <w:tab w:val="num" w:pos="851"/>
        </w:tabs>
        <w:spacing w:before="0"/>
        <w:ind w:left="851" w:hanging="851"/>
        <w:jc w:val="both"/>
      </w:pPr>
      <w:r>
        <w:rPr>
          <w:b/>
        </w:rPr>
        <w:t>Appendix TOGG</w:t>
      </w:r>
      <w:r w:rsidRPr="004C5D00">
        <w:rPr>
          <w:bCs/>
        </w:rPr>
        <w:t xml:space="preserve"> is a</w:t>
      </w:r>
      <w:r>
        <w:rPr>
          <w:bCs/>
        </w:rPr>
        <w:t>n Appendix</w:t>
      </w:r>
      <w:r w:rsidRPr="004C5D00">
        <w:rPr>
          <w:bCs/>
        </w:rPr>
        <w:t xml:space="preserve"> within a TO Construction Offer used to populate </w:t>
      </w:r>
      <w:r>
        <w:rPr>
          <w:bCs/>
        </w:rPr>
        <w:t xml:space="preserve">an </w:t>
      </w:r>
      <w:r w:rsidRPr="004C5D00">
        <w:rPr>
          <w:bCs/>
        </w:rPr>
        <w:t>Appendix G</w:t>
      </w:r>
      <w:r>
        <w:rPr>
          <w:bCs/>
        </w:rPr>
        <w:t>.</w:t>
      </w:r>
    </w:p>
    <w:p w:rsidRPr="00A91789" w:rsidR="00741B0E" w:rsidP="009E3211" w:rsidRDefault="00741B0E" w14:paraId="0C8156B2" w14:textId="4E2F0032">
      <w:pPr>
        <w:pStyle w:val="Heading3"/>
        <w:keepLines/>
        <w:tabs>
          <w:tab w:val="num" w:pos="851"/>
        </w:tabs>
        <w:spacing w:before="0"/>
        <w:ind w:left="851" w:hanging="851"/>
        <w:jc w:val="both"/>
        <w:rPr>
          <w:i/>
        </w:rPr>
      </w:pPr>
      <w:r w:rsidRPr="00A91789">
        <w:rPr>
          <w:b/>
        </w:rPr>
        <w:t>Application Programme</w:t>
      </w:r>
      <w:r w:rsidRPr="00A91789">
        <w:t xml:space="preserve"> means a programme to manage the application process and forms part of the </w:t>
      </w:r>
      <w:r w:rsidR="005B49BA">
        <w:t>Scheme</w:t>
      </w:r>
      <w:r w:rsidRPr="00A91789">
        <w:t xml:space="preserve"> Briefing Note. </w:t>
      </w:r>
      <w:r w:rsidRPr="00A91789" w:rsidR="00A91789">
        <w:t xml:space="preserve"> </w:t>
      </w:r>
      <w:r w:rsidRPr="00A91789">
        <w:t>The Application Programme lists the milestones and the dates agreed by all parties are inserted.</w:t>
      </w:r>
    </w:p>
    <w:p w:rsidR="009C0968" w:rsidP="009E3211" w:rsidRDefault="009C0968" w14:paraId="58E7A2DC" w14:textId="7C274CD6">
      <w:pPr>
        <w:pStyle w:val="Heading3"/>
        <w:keepLines/>
        <w:tabs>
          <w:tab w:val="num" w:pos="851"/>
        </w:tabs>
        <w:spacing w:before="0"/>
        <w:ind w:left="851" w:hanging="851"/>
        <w:jc w:val="both"/>
      </w:pPr>
      <w:r>
        <w:rPr>
          <w:b/>
        </w:rPr>
        <w:t>Developer</w:t>
      </w:r>
      <w:r>
        <w:t xml:space="preserve"> means the party</w:t>
      </w:r>
      <w:r w:rsidRPr="005F0F80">
        <w:t xml:space="preserve"> </w:t>
      </w:r>
      <w:r w:rsidRPr="00180BC3" w:rsidR="005F0F80">
        <w:t xml:space="preserve">responsible for applying to the DNO in respect of </w:t>
      </w:r>
      <w:r>
        <w:t xml:space="preserve">the </w:t>
      </w:r>
      <w:r w:rsidR="002C13FD">
        <w:t xml:space="preserve">Relevant Embedded </w:t>
      </w:r>
      <w:r>
        <w:t xml:space="preserve">Power Station which is to be connected to </w:t>
      </w:r>
      <w:r w:rsidRPr="00180BC3" w:rsidR="005F0F80">
        <w:t>th</w:t>
      </w:r>
      <w:r w:rsidRPr="00180BC3">
        <w:t>a</w:t>
      </w:r>
      <w:r w:rsidRPr="00180BC3" w:rsidR="005F0F80">
        <w:t>t</w:t>
      </w:r>
      <w:r>
        <w:t xml:space="preserve"> DNO network, and which is the subject of the </w:t>
      </w:r>
      <w:r w:rsidR="00454B8E">
        <w:t>Transmission Evaluation Application</w:t>
      </w:r>
      <w:r>
        <w:t xml:space="preserve">. </w:t>
      </w:r>
      <w:r w:rsidR="0027538A">
        <w:t>For the avoidance of doubt</w:t>
      </w:r>
      <w:r w:rsidR="00CD3618">
        <w:t xml:space="preserve">, in </w:t>
      </w:r>
      <w:smartTag w:uri="urn:schemas-microsoft-com:office:smarttags" w:element="country-region">
        <w:smartTag w:uri="urn:schemas-microsoft-com:office:smarttags" w:element="place">
          <w:r w:rsidR="00CD3618">
            <w:t>Scotland</w:t>
          </w:r>
        </w:smartTag>
      </w:smartTag>
      <w:r w:rsidR="00CD3618">
        <w:t xml:space="preserve"> the provisions will </w:t>
      </w:r>
      <w:r w:rsidR="0027538A">
        <w:t>only be applicable to Small Power Stations.</w:t>
      </w:r>
    </w:p>
    <w:p w:rsidR="00CE5F04" w:rsidP="009E3211" w:rsidRDefault="00A5160E" w14:paraId="3E8BBD15" w14:textId="7C249E6C">
      <w:pPr>
        <w:pStyle w:val="Heading3"/>
        <w:keepLines/>
        <w:tabs>
          <w:tab w:val="num" w:pos="851"/>
        </w:tabs>
        <w:spacing w:before="0"/>
        <w:ind w:left="851" w:hanging="851"/>
        <w:jc w:val="both"/>
      </w:pPr>
      <w:r w:rsidRPr="005E0F2D">
        <w:rPr>
          <w:b/>
        </w:rPr>
        <w:t>Evaluation of Transmission Impact</w:t>
      </w:r>
      <w:r w:rsidR="00454B8E">
        <w:rPr>
          <w:b/>
        </w:rPr>
        <w:t xml:space="preserve"> (ETI</w:t>
      </w:r>
      <w:r>
        <w:rPr>
          <w:b/>
        </w:rPr>
        <w:t>)</w:t>
      </w:r>
      <w:r>
        <w:t xml:space="preserve"> is an assessment process whereby </w:t>
      </w:r>
      <w:r w:rsidR="00CA5D14">
        <w:t xml:space="preserve">the Affected TOs shall assess the impact of </w:t>
      </w:r>
      <w:r w:rsidRPr="008A5C9C" w:rsidR="00CA5D14">
        <w:t>The Company Modification Application for a Transmission Evaluation</w:t>
      </w:r>
      <w:r w:rsidR="00CA5D14">
        <w:t xml:space="preserve"> or </w:t>
      </w:r>
      <w:r w:rsidRPr="00E009CD" w:rsidR="00CA5D14">
        <w:t xml:space="preserve">The Company Request for a </w:t>
      </w:r>
      <w:proofErr w:type="gramStart"/>
      <w:r w:rsidRPr="00E009CD" w:rsidR="00CA5D14">
        <w:t>TIA</w:t>
      </w:r>
      <w:r w:rsidDel="00CA5D14" w:rsidR="00CA5D14">
        <w:t xml:space="preserve"> </w:t>
      </w:r>
      <w:r>
        <w:t>.</w:t>
      </w:r>
      <w:proofErr w:type="gramEnd"/>
    </w:p>
    <w:p w:rsidR="00741B0E" w:rsidP="009E3211" w:rsidRDefault="00741B0E" w14:paraId="495FB49A" w14:textId="77777777">
      <w:pPr>
        <w:pStyle w:val="Heading3"/>
        <w:keepLines/>
        <w:tabs>
          <w:tab w:val="num" w:pos="851"/>
        </w:tabs>
        <w:spacing w:before="0"/>
        <w:ind w:left="851" w:hanging="851"/>
        <w:jc w:val="both"/>
      </w:pPr>
      <w:r>
        <w:rPr>
          <w:b/>
        </w:rPr>
        <w:t>Host TO</w:t>
      </w:r>
      <w:r>
        <w:t xml:space="preserve"> means the Transmission Owner to which the DNO (who th</w:t>
      </w:r>
      <w:r w:rsidRPr="009C0968">
        <w:t xml:space="preserve">e </w:t>
      </w:r>
      <w:r w:rsidRPr="009C0968" w:rsidR="00125549">
        <w:t>Developer</w:t>
      </w:r>
      <w:r>
        <w:t xml:space="preserve"> is </w:t>
      </w:r>
      <w:r w:rsidR="008A183D">
        <w:t xml:space="preserve">applying for </w:t>
      </w:r>
      <w:r>
        <w:t>connecti</w:t>
      </w:r>
      <w:r w:rsidR="008A183D">
        <w:t>o</w:t>
      </w:r>
      <w:r>
        <w:t>n to) is connected.</w:t>
      </w:r>
    </w:p>
    <w:p w:rsidR="00741B0E" w:rsidP="004F0124" w:rsidRDefault="004471EE" w14:paraId="77A05A40" w14:textId="6F1F1197">
      <w:pPr>
        <w:pStyle w:val="Heading3"/>
        <w:keepLines/>
        <w:tabs>
          <w:tab w:val="num" w:pos="851"/>
        </w:tabs>
        <w:spacing w:before="0"/>
        <w:ind w:left="851" w:hanging="851"/>
        <w:jc w:val="both"/>
      </w:pPr>
      <w:r>
        <w:rPr>
          <w:b/>
        </w:rPr>
        <w:t>Lead Person(s</w:t>
      </w:r>
      <w:r w:rsidR="00D70B16">
        <w:rPr>
          <w:b/>
        </w:rPr>
        <w:t xml:space="preserve">) </w:t>
      </w:r>
      <w:r w:rsidRPr="00D70B16" w:rsidR="00D70B16">
        <w:t xml:space="preserve">means representatives from The Company,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 The Company TEC Exchange Rate Application at first instance, prior to any necessary escalation.  Dialogue will take place in person, </w:t>
      </w:r>
      <w:r w:rsidR="00204151">
        <w:t>via a</w:t>
      </w:r>
      <w:r w:rsidRPr="00D70B16" w:rsidR="00D70B16">
        <w:t xml:space="preserve"> Designated Information Exchange System, telephone or video conferencing as appropriate.</w:t>
      </w:r>
    </w:p>
    <w:p w:rsidR="00741B0E" w:rsidP="009E3211" w:rsidRDefault="00741B0E" w14:paraId="3E21E669" w14:textId="3D9087B3">
      <w:pPr>
        <w:pStyle w:val="Heading3"/>
        <w:keepLines/>
        <w:tabs>
          <w:tab w:val="num" w:pos="851"/>
        </w:tabs>
        <w:spacing w:before="0"/>
        <w:ind w:left="851" w:hanging="851"/>
        <w:jc w:val="both"/>
      </w:pPr>
      <w:r>
        <w:rPr>
          <w:b/>
        </w:rPr>
        <w:t>Named Contact</w:t>
      </w:r>
      <w:r>
        <w:t xml:space="preserve"> means in terms of the TO, the person to initially receive </w:t>
      </w:r>
      <w:r w:rsidR="00BE64C9">
        <w:t>The Company</w:t>
      </w:r>
      <w:r>
        <w:t xml:space="preserve"> </w:t>
      </w:r>
      <w:r w:rsidR="00125549">
        <w:t>Request for a</w:t>
      </w:r>
      <w:r w:rsidR="007C64FE">
        <w:t xml:space="preserve"> TIA</w:t>
      </w:r>
      <w:r w:rsidR="00125549">
        <w:t>,</w:t>
      </w:r>
      <w:r>
        <w:t xml:space="preserve"> and in terms of </w:t>
      </w:r>
      <w:r w:rsidR="00BE64C9">
        <w:t>The Company</w:t>
      </w:r>
      <w:r>
        <w:t xml:space="preserve">, the person to whom a </w:t>
      </w:r>
      <w:r w:rsidR="00EE04C6">
        <w:t xml:space="preserve">Modification Application to establish the Transmission Impact Assessment </w:t>
      </w:r>
      <w:r>
        <w:t>is sent in accordance with the CUSC.</w:t>
      </w:r>
    </w:p>
    <w:p w:rsidR="00741B0E" w:rsidP="009E3211" w:rsidRDefault="00741B0E" w14:paraId="3591234F" w14:textId="61C67ACE">
      <w:pPr>
        <w:pStyle w:val="Heading3"/>
        <w:keepLines/>
        <w:tabs>
          <w:tab w:val="num" w:pos="851"/>
        </w:tabs>
        <w:spacing w:before="0"/>
        <w:ind w:left="851" w:hanging="851"/>
        <w:jc w:val="both"/>
      </w:pPr>
      <w:r>
        <w:rPr>
          <w:b/>
        </w:rPr>
        <w:t>Other Affected TO(s)</w:t>
      </w:r>
      <w:r>
        <w:t xml:space="preserve"> means any Transmission Owner who is not a Host TO or an Affected TO, but which receives </w:t>
      </w:r>
      <w:r w:rsidR="006E66B0">
        <w:t>Construction</w:t>
      </w:r>
      <w:r>
        <w:t xml:space="preserve"> Planning Assumptions or </w:t>
      </w:r>
      <w:r w:rsidR="00BE64C9">
        <w:t>The Company</w:t>
      </w:r>
      <w:r>
        <w:t xml:space="preserve"> otherwise identifies that it is likely to be required to </w:t>
      </w:r>
      <w:r w:rsidR="006630AC">
        <w:t xml:space="preserve">submit to </w:t>
      </w:r>
      <w:r w:rsidR="006E66B0">
        <w:t>enter into a TO Construction Agreement in respect of an application.</w:t>
      </w:r>
    </w:p>
    <w:p w:rsidR="009C0968" w:rsidP="009E3211" w:rsidRDefault="009C0968" w14:paraId="2124FDB3" w14:textId="409C57A1">
      <w:pPr>
        <w:pStyle w:val="Heading3"/>
        <w:keepLines/>
        <w:tabs>
          <w:tab w:val="num" w:pos="851"/>
        </w:tabs>
        <w:spacing w:before="0"/>
        <w:ind w:left="851" w:hanging="851"/>
        <w:jc w:val="both"/>
      </w:pPr>
      <w:r>
        <w:rPr>
          <w:b/>
        </w:rPr>
        <w:t>Site Specific Requirements</w:t>
      </w:r>
      <w:r w:rsidR="00695153">
        <w:t xml:space="preserve"> means any technical design or operational criteria that a TO has assumed will apply to User Equipment at the Relevant Connection Site in assessing </w:t>
      </w:r>
      <w:r w:rsidR="00BE64C9">
        <w:t>The Company</w:t>
      </w:r>
      <w:r w:rsidR="00695153">
        <w:t xml:space="preserve"> Request for a</w:t>
      </w:r>
      <w:r w:rsidR="006E66B0">
        <w:t>n ETI</w:t>
      </w:r>
      <w:r w:rsidR="00695153">
        <w:t>.</w:t>
      </w:r>
    </w:p>
    <w:p w:rsidR="00A8537B" w:rsidP="009E3211" w:rsidRDefault="00930467" w14:paraId="23258130" w14:textId="48DA8A63">
      <w:pPr>
        <w:pStyle w:val="Heading3"/>
        <w:keepLines/>
        <w:tabs>
          <w:tab w:val="num" w:pos="851"/>
        </w:tabs>
        <w:spacing w:before="0"/>
        <w:ind w:left="851" w:hanging="851"/>
        <w:jc w:val="both"/>
      </w:pPr>
      <w:r>
        <w:rPr>
          <w:b/>
        </w:rPr>
        <w:t>Scheme</w:t>
      </w:r>
      <w:r w:rsidR="00A8537B">
        <w:rPr>
          <w:b/>
        </w:rPr>
        <w:t xml:space="preserve"> Briefing Note</w:t>
      </w:r>
      <w:r w:rsidRPr="00A8537B" w:rsidR="00A8537B">
        <w:t xml:space="preserve"> means</w:t>
      </w:r>
      <w:r w:rsidR="00A8537B">
        <w:t xml:space="preserve"> the note that is provided from </w:t>
      </w:r>
      <w:r w:rsidR="00BE64C9">
        <w:t>The Company</w:t>
      </w:r>
      <w:r w:rsidR="00A8537B">
        <w:t xml:space="preserve"> to the TO </w:t>
      </w:r>
      <w:proofErr w:type="spellStart"/>
      <w:r w:rsidR="00A8537B">
        <w:t>to</w:t>
      </w:r>
      <w:proofErr w:type="spellEnd"/>
      <w:r w:rsidR="00A8537B">
        <w:t xml:space="preserve"> update the status and details of the </w:t>
      </w:r>
      <w:r w:rsidRPr="009C0968" w:rsidR="009C0968">
        <w:t>a</w:t>
      </w:r>
      <w:r w:rsidRPr="009C0968" w:rsidR="00A8537B">
        <w:t>pplication</w:t>
      </w:r>
      <w:r w:rsidR="00A8537B">
        <w:t xml:space="preserve"> (see pro-forma in Appendix B).</w:t>
      </w:r>
    </w:p>
    <w:p w:rsidR="002C42BA" w:rsidP="009E3211" w:rsidRDefault="002C42BA" w14:paraId="3CC4FDB2" w14:textId="0B89C8A6">
      <w:pPr>
        <w:pStyle w:val="Heading3"/>
        <w:keepLines/>
        <w:tabs>
          <w:tab w:val="num" w:pos="851"/>
        </w:tabs>
        <w:spacing w:before="0"/>
        <w:ind w:left="851" w:hanging="851"/>
        <w:jc w:val="both"/>
      </w:pPr>
      <w:r w:rsidRPr="00930467">
        <w:rPr>
          <w:b/>
        </w:rPr>
        <w:t>Significant Impact Criteria</w:t>
      </w:r>
      <w:r w:rsidRPr="00930467">
        <w:rPr>
          <w:bCs/>
        </w:rPr>
        <w:t xml:space="preserve"> consists of Active Power, Apparent Power, Reactive Power or Amperage.  Any single or collective embedded generation planned to be connected by the DNO that exceeds any of these limits would be considered a</w:t>
      </w:r>
      <w:r w:rsidR="00124980">
        <w:rPr>
          <w:bCs/>
        </w:rPr>
        <w:t xml:space="preserve"> </w:t>
      </w:r>
      <w:r w:rsidRPr="00930467">
        <w:rPr>
          <w:bCs/>
        </w:rPr>
        <w:t>significant impact on the transmission network which will require an ETI to be carried out prior to connecting.</w:t>
      </w:r>
    </w:p>
    <w:p w:rsidRPr="00501EC4" w:rsidR="00946FF9" w:rsidP="009E3211" w:rsidRDefault="00946FF9" w14:paraId="541FCF93" w14:textId="77777777">
      <w:pPr>
        <w:pStyle w:val="Heading3"/>
        <w:keepLines/>
        <w:tabs>
          <w:tab w:val="num" w:pos="851"/>
        </w:tabs>
        <w:spacing w:before="0"/>
        <w:ind w:left="851" w:hanging="851"/>
        <w:jc w:val="both"/>
        <w:rPr>
          <w:bCs/>
        </w:rPr>
      </w:pPr>
      <w:r>
        <w:rPr>
          <w:b/>
        </w:rPr>
        <w:t xml:space="preserve">Transmission Evaluation Application </w:t>
      </w:r>
      <w:r w:rsidRPr="00D06469">
        <w:rPr>
          <w:bCs/>
        </w:rPr>
        <w:t>is a User Application for a Transmission Evaluation</w:t>
      </w:r>
    </w:p>
    <w:p w:rsidR="00F963BE" w:rsidP="009E3211" w:rsidRDefault="00F963BE" w14:paraId="150894EB" w14:textId="6138AB2B">
      <w:pPr>
        <w:pStyle w:val="Heading3"/>
        <w:keepLines/>
        <w:tabs>
          <w:tab w:val="num" w:pos="851"/>
        </w:tabs>
        <w:spacing w:before="0"/>
        <w:ind w:left="851" w:hanging="851"/>
        <w:jc w:val="both"/>
      </w:pPr>
      <w:r w:rsidRPr="005E0F2D">
        <w:rPr>
          <w:b/>
        </w:rPr>
        <w:t>Transmission Impact Assessment</w:t>
      </w:r>
      <w:r w:rsidR="00946FF9">
        <w:rPr>
          <w:b/>
        </w:rPr>
        <w:t xml:space="preserve"> (TIA)</w:t>
      </w:r>
      <w:r>
        <w:t xml:space="preserve"> is a process used to </w:t>
      </w:r>
      <w:r w:rsidR="00946FF9">
        <w:t>establish Appendix G</w:t>
      </w:r>
      <w:r w:rsidR="00661DC4">
        <w:t>.</w:t>
      </w:r>
      <w:r>
        <w:t xml:space="preserve"> The DNO establishes an enduring TIA</w:t>
      </w:r>
      <w:r w:rsidR="00124980">
        <w:t xml:space="preserve"> (Appendix G)</w:t>
      </w:r>
      <w:r>
        <w:t xml:space="preserve"> with regular updates provided</w:t>
      </w:r>
      <w:r w:rsidR="00124980">
        <w:t xml:space="preserve"> to the Company</w:t>
      </w:r>
      <w:r>
        <w:t>.</w:t>
      </w:r>
    </w:p>
    <w:p w:rsidR="004471EE" w:rsidP="009E3211" w:rsidRDefault="009C0968" w14:paraId="42B2210C" w14:textId="77777777">
      <w:pPr>
        <w:pStyle w:val="Heading3"/>
        <w:keepLines/>
        <w:tabs>
          <w:tab w:val="num" w:pos="851"/>
        </w:tabs>
        <w:spacing w:before="0"/>
        <w:ind w:left="851" w:hanging="851"/>
        <w:jc w:val="both"/>
      </w:pPr>
      <w:r>
        <w:rPr>
          <w:b/>
        </w:rPr>
        <w:t>User</w:t>
      </w:r>
      <w:r>
        <w:t xml:space="preserve"> is as defined in the CUSC, but in this instance refers only to a DNO.</w:t>
      </w:r>
    </w:p>
    <w:p w:rsidR="00741B0E" w:rsidP="004F0124" w:rsidRDefault="00741B0E" w14:paraId="46AAA90B" w14:textId="77777777">
      <w:pPr>
        <w:pStyle w:val="Heading1"/>
        <w:keepLines/>
      </w:pPr>
      <w:r>
        <w:t>Procedure</w:t>
      </w:r>
    </w:p>
    <w:p w:rsidR="00741B0E" w:rsidP="009E3211" w:rsidRDefault="00741B0E" w14:paraId="1C23E31D" w14:textId="77777777">
      <w:pPr>
        <w:pStyle w:val="Heading2"/>
        <w:keepNext/>
        <w:keepLines/>
      </w:pPr>
      <w:r>
        <w:t>Nuclear Site Licence Provision</w:t>
      </w:r>
    </w:p>
    <w:p w:rsidR="00741B0E" w:rsidP="004F0124" w:rsidRDefault="00741B0E" w14:paraId="27CC9A64" w14:textId="77777777">
      <w:pPr>
        <w:pStyle w:val="Heading3"/>
        <w:keepLines/>
        <w:tabs>
          <w:tab w:val="clear" w:pos="0"/>
          <w:tab w:val="num" w:pos="851"/>
        </w:tabs>
        <w:spacing w:before="0"/>
        <w:ind w:left="851" w:hanging="851"/>
        <w:jc w:val="both"/>
      </w:pPr>
      <w:r>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w:t>
      </w:r>
      <w:r w:rsidR="00DA5C8A">
        <w:t>C</w:t>
      </w:r>
      <w:r>
        <w:t xml:space="preserve"> to ensure compliance with all of these obligations.</w:t>
      </w:r>
    </w:p>
    <w:p w:rsidR="008307A5" w:rsidP="009E3211" w:rsidRDefault="008E7987" w14:paraId="7E9E2CC8" w14:textId="22726977">
      <w:pPr>
        <w:pStyle w:val="Heading2"/>
        <w:keepNext/>
        <w:keepLines/>
      </w:pPr>
      <w:r>
        <w:t>Introduction</w:t>
      </w:r>
    </w:p>
    <w:p w:rsidRPr="007B47AB" w:rsidR="00966869" w:rsidP="009E3211" w:rsidRDefault="00966869" w14:paraId="768CD185" w14:textId="77777777">
      <w:pPr>
        <w:pStyle w:val="Heading3"/>
        <w:keepLines/>
        <w:ind w:left="709" w:hanging="709"/>
      </w:pPr>
      <w:bookmarkStart w:name="_Hlk156391989" w:id="53"/>
      <w:r>
        <w:t>The ETI process sets out the trigger criteria for the DNOs to enable them to make a request to The Company for an Evaluation of Transmission Impact via either a Transmission Evaluation Application or a Modification Application to establish the Transmission Impact Assessment.</w:t>
      </w:r>
    </w:p>
    <w:p w:rsidRPr="007B47AB" w:rsidR="00793FE6" w:rsidP="009E3211" w:rsidRDefault="00793FE6" w14:paraId="755E4D1E" w14:textId="51370187">
      <w:pPr>
        <w:pStyle w:val="Heading3"/>
        <w:keepLines/>
        <w:tabs>
          <w:tab w:val="clear" w:pos="0"/>
        </w:tabs>
        <w:ind w:left="709" w:hanging="709"/>
      </w:pPr>
      <w:r w:rsidRPr="007B47AB">
        <w:t>.</w:t>
      </w:r>
    </w:p>
    <w:bookmarkEnd w:id="53"/>
    <w:p w:rsidR="00EA73E0" w:rsidP="009E3211" w:rsidRDefault="000514DE" w14:paraId="75FDC380" w14:textId="7A1FA0CB">
      <w:pPr>
        <w:pStyle w:val="Heading2"/>
        <w:keepNext/>
        <w:keepLines/>
      </w:pPr>
      <w:r>
        <w:t>Evaluation of Transmission Impact</w:t>
      </w:r>
      <w:r w:rsidR="00966869">
        <w:t xml:space="preserve"> (ETI)</w:t>
      </w:r>
    </w:p>
    <w:p w:rsidRPr="007B47AB" w:rsidR="00AA6AD3" w:rsidP="009E3211" w:rsidRDefault="00AA6AD3" w14:paraId="613DFA7C" w14:textId="4D6D6EAF">
      <w:pPr>
        <w:pStyle w:val="Heading3"/>
        <w:keepLines/>
        <w:tabs>
          <w:tab w:val="clear" w:pos="0"/>
          <w:tab w:val="num" w:pos="851"/>
        </w:tabs>
        <w:ind w:left="851" w:hanging="851"/>
      </w:pPr>
      <w:r>
        <w:t xml:space="preserve">The </w:t>
      </w:r>
      <w:r w:rsidR="00966869">
        <w:t>ETI</w:t>
      </w:r>
      <w:r>
        <w:t xml:space="preserve"> may require the TO </w:t>
      </w:r>
      <w:proofErr w:type="spellStart"/>
      <w:r>
        <w:t>to</w:t>
      </w:r>
      <w:proofErr w:type="spellEnd"/>
      <w:r>
        <w:t xml:space="preserve"> </w:t>
      </w:r>
      <w:r w:rsidR="007E46A7">
        <w:t>supply The</w:t>
      </w:r>
      <w:r>
        <w:t xml:space="preserve"> Company </w:t>
      </w:r>
      <w:r w:rsidRPr="007B47AB">
        <w:t>with the Significant Impact Criteria for Active Power (MW), Apparent Power (MVA), Reactive Power (MVAR), Amperage (KA) at each GSP.</w:t>
      </w:r>
      <w:r>
        <w:t xml:space="preserve">  The TO will supply the Significant Impact Criteria to The Company on </w:t>
      </w:r>
      <w:r w:rsidR="0014000E">
        <w:t xml:space="preserve">a </w:t>
      </w:r>
      <w:r w:rsidRPr="00BC06DF">
        <w:t xml:space="preserve">timetable agreed with </w:t>
      </w:r>
      <w:r>
        <w:t>The Company</w:t>
      </w:r>
      <w:r w:rsidRPr="00BC06DF">
        <w:t>.</w:t>
      </w:r>
    </w:p>
    <w:p w:rsidRPr="007B47AB" w:rsidR="006961D6" w:rsidP="009E3211" w:rsidRDefault="006961D6" w14:paraId="1796BA02" w14:textId="77777777">
      <w:pPr>
        <w:pStyle w:val="Heading3"/>
        <w:keepLines/>
        <w:tabs>
          <w:tab w:val="clear" w:pos="0"/>
          <w:tab w:val="num" w:pos="851"/>
        </w:tabs>
        <w:ind w:left="851" w:hanging="851"/>
      </w:pPr>
      <w:r w:rsidRPr="007B47AB">
        <w:t xml:space="preserve">The DNOs will use the </w:t>
      </w:r>
      <w:r w:rsidRPr="0087569E">
        <w:t>Significant Impact Criteria</w:t>
      </w:r>
      <w:r w:rsidRPr="007B47AB">
        <w:t xml:space="preserve"> to determine whether any single or collection of embedded generation to be connected within their network will exceed </w:t>
      </w:r>
      <w:r>
        <w:t xml:space="preserve">any of </w:t>
      </w:r>
      <w:r w:rsidRPr="007B47AB">
        <w:t>the Criteria on the GSP and therefore require an Evaluation of Transmission Impact Assessment to take place.</w:t>
      </w:r>
    </w:p>
    <w:p w:rsidR="000514DE" w:rsidP="009E3211" w:rsidRDefault="00986FBD" w14:paraId="27E82214" w14:textId="1DCCACBF">
      <w:pPr>
        <w:pStyle w:val="Heading3"/>
        <w:keepLines/>
        <w:tabs>
          <w:tab w:val="clear" w:pos="0"/>
          <w:tab w:val="num" w:pos="851"/>
        </w:tabs>
        <w:ind w:left="851" w:hanging="851"/>
      </w:pPr>
      <w:r w:rsidRPr="0087569E">
        <w:t>Significant Impact Criteria</w:t>
      </w:r>
      <w:r w:rsidRPr="007B47AB">
        <w:t xml:space="preserve"> should be created following </w:t>
      </w:r>
      <w:r>
        <w:t xml:space="preserve">the </w:t>
      </w:r>
      <w:r w:rsidRPr="007B47AB">
        <w:t>commissioni</w:t>
      </w:r>
      <w:r>
        <w:t>ng of any new GSP</w:t>
      </w:r>
      <w:r w:rsidRPr="007B47AB">
        <w:t>.</w:t>
      </w:r>
    </w:p>
    <w:p w:rsidR="005A47C7" w:rsidP="009E3211" w:rsidRDefault="005A47C7" w14:paraId="7EFCA680" w14:textId="77777777">
      <w:pPr>
        <w:pStyle w:val="Heading2"/>
        <w:keepNext/>
        <w:keepLines/>
        <w:numPr>
          <w:ilvl w:val="0"/>
          <w:numId w:val="0"/>
        </w:numPr>
      </w:pPr>
    </w:p>
    <w:p w:rsidRPr="000514DE" w:rsidR="00044A0F" w:rsidP="009E3211" w:rsidRDefault="00044A0F" w14:paraId="61E1E6A9" w14:textId="77777777">
      <w:pPr>
        <w:pStyle w:val="Heading2"/>
        <w:keepNext/>
        <w:keepLines/>
      </w:pPr>
      <w:r>
        <w:t>Transmission Evaluation Applications</w:t>
      </w:r>
    </w:p>
    <w:p w:rsidR="00044A0F" w:rsidP="009E3211" w:rsidRDefault="00044A0F" w14:paraId="325AD4A3" w14:textId="796A56B9">
      <w:pPr>
        <w:pStyle w:val="Heading3"/>
        <w:keepLines/>
        <w:tabs>
          <w:tab w:val="num" w:pos="851"/>
        </w:tabs>
        <w:ind w:left="851" w:hanging="851"/>
      </w:pPr>
      <w:r>
        <w:t xml:space="preserve">Transmission Evaluation is an evaluation by the TO of the impact on, and required reinforcements to, its Transmission System </w:t>
      </w:r>
      <w:proofErr w:type="gramStart"/>
      <w:r>
        <w:t>as a consequence of</w:t>
      </w:r>
      <w:proofErr w:type="gramEnd"/>
      <w:r>
        <w:t xml:space="preserve"> Developers wishing to connect to a User’s DNO network. This results in a TO Construction Offer being made to The Company, or the submission of a TO No Works Notice (</w:t>
      </w:r>
      <w:r>
        <w:fldChar w:fldCharType="begin"/>
      </w:r>
      <w:r>
        <w:instrText xml:space="preserve"> REF _Ref189579494 \r \h </w:instrText>
      </w:r>
      <w:r>
        <w:fldChar w:fldCharType="separate"/>
      </w:r>
      <w:r w:rsidR="00DF19E9">
        <w:t>3.5.1</w:t>
      </w:r>
      <w:r>
        <w:fldChar w:fldCharType="end"/>
      </w:r>
      <w:r>
        <w:t>).</w:t>
      </w:r>
    </w:p>
    <w:p w:rsidRPr="00B93F78" w:rsidR="00044A0F" w:rsidP="009E3211" w:rsidRDefault="00044A0F" w14:paraId="619C32A0" w14:textId="77777777">
      <w:pPr>
        <w:pStyle w:val="Heading3"/>
        <w:keepLines/>
        <w:tabs>
          <w:tab w:val="num" w:pos="851"/>
        </w:tabs>
        <w:ind w:left="851" w:hanging="851"/>
      </w:pPr>
      <w:r>
        <w:t>Transmission Evaluation Applications are subject to the Gated Application and Offer Process and as such are subject to the Gated Timetable.</w:t>
      </w:r>
    </w:p>
    <w:p w:rsidR="00044A0F" w:rsidP="009E3211" w:rsidRDefault="00044A0F" w14:paraId="404F13EB" w14:textId="77777777">
      <w:pPr>
        <w:pStyle w:val="Heading3"/>
        <w:keepLines/>
        <w:tabs>
          <w:tab w:val="clear" w:pos="0"/>
          <w:tab w:val="num" w:pos="851"/>
        </w:tabs>
        <w:ind w:left="851" w:hanging="851"/>
        <w:rPr>
          <w:b/>
        </w:rPr>
      </w:pPr>
      <w:r>
        <w:rPr>
          <w:b/>
        </w:rPr>
        <w:t>The Company receives a User Application</w:t>
      </w:r>
    </w:p>
    <w:p w:rsidR="00044A0F" w:rsidP="009E3211" w:rsidRDefault="00044A0F" w14:paraId="34BBF883" w14:textId="77777777">
      <w:pPr>
        <w:pStyle w:val="Heading4"/>
        <w:keepLines/>
        <w:tabs>
          <w:tab w:val="num" w:pos="851"/>
        </w:tabs>
        <w:ind w:left="851" w:hanging="851"/>
        <w:jc w:val="both"/>
      </w:pPr>
      <w:r>
        <w:t xml:space="preserve">The Company shall receive a </w:t>
      </w:r>
      <w:r w:rsidRPr="003F1179">
        <w:t xml:space="preserve">completed </w:t>
      </w:r>
      <w:r w:rsidRPr="00625448">
        <w:t>Transmission Evaluation Application</w:t>
      </w:r>
      <w:r>
        <w:t xml:space="preserve"> from a User.   </w:t>
      </w:r>
    </w:p>
    <w:p w:rsidRPr="00236259" w:rsidR="00044A0F" w:rsidP="009E3211" w:rsidRDefault="00044A0F" w14:paraId="2A3980C6" w14:textId="77777777">
      <w:pPr>
        <w:pStyle w:val="Heading4"/>
        <w:keepLines/>
        <w:tabs>
          <w:tab w:val="num" w:pos="851"/>
        </w:tabs>
        <w:ind w:left="851" w:hanging="851"/>
        <w:jc w:val="both"/>
      </w:pPr>
      <w:r>
        <w:t xml:space="preserve">A </w:t>
      </w:r>
      <w:r w:rsidRPr="003F1179">
        <w:t xml:space="preserve">completed </w:t>
      </w:r>
      <w:r w:rsidRPr="00625448">
        <w:t>Transmission Evaluation</w:t>
      </w:r>
      <w:r w:rsidRPr="003F1179">
        <w:t xml:space="preserve"> </w:t>
      </w:r>
      <w:r w:rsidRPr="00625448">
        <w:t>Application</w:t>
      </w:r>
      <w:r>
        <w:t xml:space="preserve"> is one where all technical data (both data received by the User from the Developer and the User’s DNO network data) has been received.</w:t>
      </w:r>
    </w:p>
    <w:p w:rsidR="00044A0F" w:rsidP="009E3211" w:rsidRDefault="00044A0F" w14:paraId="7B0DF4D5" w14:textId="77777777">
      <w:pPr>
        <w:pStyle w:val="Heading3"/>
        <w:keepLines/>
        <w:tabs>
          <w:tab w:val="clear" w:pos="0"/>
          <w:tab w:val="num" w:pos="851"/>
        </w:tabs>
        <w:ind w:left="851" w:hanging="851"/>
        <w:rPr>
          <w:b/>
        </w:rPr>
      </w:pPr>
      <w:r>
        <w:rPr>
          <w:b/>
        </w:rPr>
        <w:t>The Company checks the User Application</w:t>
      </w:r>
    </w:p>
    <w:p w:rsidR="00044A0F" w:rsidP="009E3211" w:rsidRDefault="00044A0F" w14:paraId="61768577" w14:textId="77777777">
      <w:pPr>
        <w:pStyle w:val="Heading4"/>
        <w:keepLines/>
        <w:tabs>
          <w:tab w:val="num" w:pos="851"/>
        </w:tabs>
        <w:ind w:left="851" w:hanging="851"/>
        <w:jc w:val="both"/>
      </w:pPr>
      <w:r>
        <w:t>The Company shall determine who is the Host TO, and (if any) the Affected TO(s) and Other Affected TO(s).</w:t>
      </w:r>
    </w:p>
    <w:p w:rsidR="00044A0F" w:rsidP="009E3211" w:rsidRDefault="00044A0F" w14:paraId="1AEB0A43" w14:textId="77777777">
      <w:pPr>
        <w:pStyle w:val="Heading4"/>
        <w:keepLines/>
        <w:tabs>
          <w:tab w:val="num" w:pos="851"/>
        </w:tabs>
        <w:ind w:left="851" w:hanging="851"/>
        <w:jc w:val="both"/>
      </w:pPr>
      <w:r>
        <w:t xml:space="preserve">The Company shall utilise the information in </w:t>
      </w:r>
      <w:r w:rsidDel="00BF27F1">
        <w:t xml:space="preserve">the </w:t>
      </w:r>
      <w:r w:rsidRPr="00625448">
        <w:t>Transmission Evaluation Application</w:t>
      </w:r>
      <w:r w:rsidRPr="003F1179" w:rsidDel="00BF27F1">
        <w:t xml:space="preserve"> to produce </w:t>
      </w:r>
      <w:r w:rsidRPr="00076A32">
        <w:t>The Company Modification Application for a Transmission Evaluation</w:t>
      </w:r>
      <w:r w:rsidRPr="003F1179">
        <w:t>,</w:t>
      </w:r>
      <w:r>
        <w:t xml:space="preserve"> in accordance with Schedule 13 of the STC, for each of the Affected Parties.</w:t>
      </w:r>
    </w:p>
    <w:p w:rsidRPr="00C0287F" w:rsidR="00044A0F" w:rsidP="009E3211" w:rsidRDefault="00044A0F" w14:paraId="45F5729F" w14:textId="77777777">
      <w:pPr>
        <w:pStyle w:val="Heading4"/>
        <w:keepLines/>
        <w:tabs>
          <w:tab w:val="num" w:pos="851"/>
        </w:tabs>
        <w:ind w:left="851" w:hanging="851"/>
        <w:jc w:val="both"/>
      </w:pPr>
      <w:r>
        <w:t xml:space="preserve">Within 5 Business Days of receipt of the correctly completed Transmission Evaluation Application, The Company shall send by email the relevant </w:t>
      </w:r>
      <w:r w:rsidRPr="00076A32">
        <w:t>The Company Modification Application for a Transmission Evaluation</w:t>
      </w:r>
      <w:r>
        <w:t xml:space="preserve"> to the Host TO and (if any) Affected TO(s) and Other Affected TO(s).</w:t>
      </w:r>
    </w:p>
    <w:p w:rsidR="00044A0F" w:rsidP="009E3211" w:rsidRDefault="00044A0F" w14:paraId="743B2622" w14:textId="77777777">
      <w:pPr>
        <w:pStyle w:val="Heading3"/>
        <w:keepLines/>
        <w:tabs>
          <w:tab w:val="num" w:pos="851"/>
        </w:tabs>
        <w:ind w:left="851" w:hanging="851"/>
        <w:rPr>
          <w:b/>
          <w:bCs/>
        </w:rPr>
      </w:pPr>
      <w:r>
        <w:rPr>
          <w:b/>
          <w:bCs/>
        </w:rPr>
        <w:t>TO Construction Offers are made to The Company</w:t>
      </w:r>
    </w:p>
    <w:p w:rsidRPr="008B2B73" w:rsidR="00044A0F" w:rsidP="009E3211" w:rsidRDefault="00044A0F" w14:paraId="1C32E788" w14:textId="77777777">
      <w:pPr>
        <w:pStyle w:val="Heading4"/>
        <w:keepLines/>
        <w:tabs>
          <w:tab w:val="num" w:pos="851"/>
        </w:tabs>
        <w:ind w:left="851" w:hanging="851"/>
        <w:jc w:val="both"/>
      </w:pPr>
      <w:r w:rsidRPr="008B2B73">
        <w:t xml:space="preserve">The process detailed in STCP 18-1 Connection and Modification Application shall be followed from 3.4.5 </w:t>
      </w:r>
      <w:r w:rsidRPr="00125183">
        <w:t>to</w:t>
      </w:r>
      <w:r w:rsidRPr="008B2B73">
        <w:t xml:space="preserve"> </w:t>
      </w:r>
      <w:r>
        <w:t>make</w:t>
      </w:r>
      <w:r w:rsidRPr="008B2B73">
        <w:t xml:space="preserve"> TO Construction Offers</w:t>
      </w:r>
      <w:r>
        <w:t xml:space="preserve"> to The Company.</w:t>
      </w:r>
    </w:p>
    <w:p w:rsidR="005A47C7" w:rsidP="009E3211" w:rsidRDefault="00044A0F" w14:paraId="3D8C7EBA" w14:textId="39B27991">
      <w:pPr>
        <w:pStyle w:val="Heading2"/>
        <w:keepNext/>
        <w:keepLines/>
        <w:ind w:left="737" w:hanging="737"/>
      </w:pPr>
      <w:r>
        <w:t xml:space="preserve"> </w:t>
      </w:r>
      <w:r w:rsidR="005A47C7">
        <w:t>Subsidiary Processes</w:t>
      </w:r>
    </w:p>
    <w:p w:rsidRPr="00523C5D" w:rsidR="00F249DB" w:rsidP="004F0124" w:rsidRDefault="00F249DB" w14:paraId="20F341F3" w14:textId="77777777">
      <w:pPr>
        <w:pStyle w:val="Heading3"/>
        <w:keepLines/>
        <w:tabs>
          <w:tab w:val="clear" w:pos="0"/>
          <w:tab w:val="num" w:pos="851"/>
        </w:tabs>
        <w:ind w:left="851" w:hanging="851"/>
        <w:rPr>
          <w:b/>
        </w:rPr>
      </w:pPr>
      <w:bookmarkStart w:name="_Ref189579494" w:id="54"/>
      <w:r w:rsidRPr="00523C5D">
        <w:rPr>
          <w:b/>
        </w:rPr>
        <w:t>TO No Works Notice</w:t>
      </w:r>
      <w:bookmarkEnd w:id="54"/>
    </w:p>
    <w:p w:rsidR="00F249DB" w:rsidDel="00E6507E" w:rsidP="009E3211" w:rsidRDefault="00F249DB" w14:paraId="2F35C372" w14:textId="77777777">
      <w:pPr>
        <w:pStyle w:val="Heading4"/>
        <w:keepLines/>
        <w:ind w:left="851" w:hanging="851"/>
        <w:jc w:val="both"/>
      </w:pPr>
      <w:r>
        <w:t xml:space="preserve">Each TO which does not require Transmission Construction Works to be undertaken in relation to </w:t>
      </w:r>
      <w:r w:rsidRPr="00076A32">
        <w:t>The Company Modification Application for a Transmission Evaluation</w:t>
      </w:r>
      <w:r>
        <w:t xml:space="preserve"> shall submit a TO No Works Notice to The Company as soon as reasonably </w:t>
      </w:r>
      <w:r>
        <w:rPr>
          <w:rFonts w:cs="Arial"/>
        </w:rPr>
        <w:t>practicable but, in any event, prior to the end of the Gated Design Window.</w:t>
      </w:r>
    </w:p>
    <w:p w:rsidR="00F249DB" w:rsidP="009E3211" w:rsidRDefault="00F249DB" w14:paraId="4A4986CF" w14:textId="3C97C0C9">
      <w:pPr>
        <w:pStyle w:val="Heading4"/>
        <w:keepLines/>
        <w:ind w:left="851" w:hanging="851"/>
        <w:rPr>
          <w:b/>
        </w:rPr>
      </w:pPr>
      <w:r>
        <w:t xml:space="preserve">Each TO where Transmission Construction Works are not required shall specify </w:t>
      </w:r>
      <w:proofErr w:type="gramStart"/>
      <w:r>
        <w:t>whether or not</w:t>
      </w:r>
      <w:proofErr w:type="gramEnd"/>
      <w:r>
        <w:t xml:space="preserve">, in planning and developing its Transmission System, the Transmission Owner has assumed that any </w:t>
      </w:r>
      <w:proofErr w:type="gramStart"/>
      <w:r>
        <w:t>Site Specific</w:t>
      </w:r>
      <w:proofErr w:type="gramEnd"/>
      <w:r>
        <w:t xml:space="preserve"> Requirements will apply.</w:t>
      </w:r>
    </w:p>
    <w:p w:rsidR="005A47C7" w:rsidP="004F0124" w:rsidRDefault="005A47C7" w14:paraId="51E673B8" w14:textId="31E3D9DC">
      <w:pPr>
        <w:pStyle w:val="Heading3"/>
        <w:keepLines/>
        <w:tabs>
          <w:tab w:val="clear" w:pos="0"/>
          <w:tab w:val="num" w:pos="851"/>
        </w:tabs>
        <w:ind w:left="851" w:hanging="851"/>
        <w:rPr>
          <w:b/>
        </w:rPr>
      </w:pPr>
      <w:r>
        <w:rPr>
          <w:b/>
        </w:rPr>
        <w:t>Amendments to</w:t>
      </w:r>
      <w:r w:rsidR="00FC3C6F">
        <w:rPr>
          <w:b/>
        </w:rPr>
        <w:t xml:space="preserve"> the</w:t>
      </w:r>
      <w:r>
        <w:rPr>
          <w:b/>
        </w:rPr>
        <w:t xml:space="preserve"> </w:t>
      </w:r>
      <w:r w:rsidR="00FC3C6F">
        <w:rPr>
          <w:b/>
        </w:rPr>
        <w:t>Transmission Evaluation Application</w:t>
      </w:r>
    </w:p>
    <w:p w:rsidRPr="004C5F65" w:rsidR="004C5F65" w:rsidP="009E3211" w:rsidRDefault="005A47C7" w14:paraId="16E1B3C5" w14:textId="2458F91F">
      <w:pPr>
        <w:pStyle w:val="Heading4"/>
        <w:keepLines/>
        <w:tabs>
          <w:tab w:val="num" w:pos="851"/>
        </w:tabs>
        <w:ind w:left="851" w:hanging="851"/>
        <w:jc w:val="both"/>
      </w:pPr>
      <w:r>
        <w:t xml:space="preserve">If details of the </w:t>
      </w:r>
      <w:bookmarkStart w:name="OLE_LINK1" w:id="55"/>
      <w:bookmarkStart w:name="OLE_LINK2" w:id="56"/>
      <w:r w:rsidR="00210504">
        <w:rPr>
          <w:b/>
        </w:rPr>
        <w:t xml:space="preserve">Transmission Evaluation </w:t>
      </w:r>
      <w:proofErr w:type="gramStart"/>
      <w:r w:rsidR="00210504">
        <w:rPr>
          <w:b/>
        </w:rPr>
        <w:t>Application</w:t>
      </w:r>
      <w:r>
        <w:t xml:space="preserve"> </w:t>
      </w:r>
      <w:bookmarkEnd w:id="55"/>
      <w:bookmarkEnd w:id="56"/>
      <w:r>
        <w:t xml:space="preserve"> change</w:t>
      </w:r>
      <w:proofErr w:type="gramEnd"/>
      <w:r>
        <w:t xml:space="preserve"> after the </w:t>
      </w:r>
      <w:r w:rsidR="00210504">
        <w:rPr>
          <w:b/>
        </w:rPr>
        <w:t>Transmission Evaluation Application</w:t>
      </w:r>
      <w:r>
        <w:t xml:space="preserve"> has been submitted, then </w:t>
      </w:r>
      <w:r w:rsidR="00BE64C9">
        <w:t>The Company</w:t>
      </w:r>
      <w:r>
        <w:t xml:space="preserve"> and the Affected Parties shall assess what impact this will have on the Affected Parties </w:t>
      </w:r>
      <w:proofErr w:type="spellStart"/>
      <w:r>
        <w:t>respon</w:t>
      </w:r>
      <w:r w:rsidR="00A162ED">
        <w:t>se</w:t>
      </w:r>
      <w:r>
        <w:t>to</w:t>
      </w:r>
      <w:proofErr w:type="spellEnd"/>
      <w:r>
        <w:t xml:space="preserve"> </w:t>
      </w:r>
      <w:r w:rsidR="00A162ED">
        <w:t xml:space="preserve">The Company Modification Application for a </w:t>
      </w:r>
      <w:proofErr w:type="spellStart"/>
      <w:r w:rsidR="00A162ED">
        <w:t>Transsmision</w:t>
      </w:r>
      <w:proofErr w:type="spellEnd"/>
      <w:r w:rsidR="00A162ED">
        <w:t xml:space="preserve"> Evaluation.</w:t>
      </w:r>
    </w:p>
    <w:p w:rsidR="005A47C7" w:rsidP="009E3211" w:rsidRDefault="005A47C7" w14:paraId="6BBA4D01" w14:textId="0459CDBE">
      <w:pPr>
        <w:pStyle w:val="Heading3"/>
        <w:keepLines/>
        <w:tabs>
          <w:tab w:val="num" w:pos="851"/>
        </w:tabs>
        <w:spacing w:before="0"/>
        <w:ind w:left="851" w:hanging="851"/>
        <w:jc w:val="both"/>
        <w:rPr>
          <w:b/>
        </w:rPr>
      </w:pPr>
      <w:r>
        <w:rPr>
          <w:b/>
        </w:rPr>
        <w:t xml:space="preserve">Withdrawal of a </w:t>
      </w:r>
      <w:r w:rsidR="00A162ED">
        <w:rPr>
          <w:b/>
        </w:rPr>
        <w:t>Transmission Evaluation Application</w:t>
      </w:r>
      <w:r>
        <w:rPr>
          <w:b/>
        </w:rPr>
        <w:t xml:space="preserve"> by the User</w:t>
      </w:r>
    </w:p>
    <w:p w:rsidR="005A47C7" w:rsidP="009E3211" w:rsidRDefault="00EF3A34" w14:paraId="6529014B" w14:textId="1D8C5100">
      <w:pPr>
        <w:pStyle w:val="Heading4"/>
        <w:keepLines/>
        <w:tabs>
          <w:tab w:val="clear" w:pos="284"/>
          <w:tab w:val="num" w:pos="851"/>
        </w:tabs>
        <w:ind w:left="851" w:hanging="851"/>
        <w:jc w:val="both"/>
      </w:pPr>
      <w:r>
        <w:t>Wh</w:t>
      </w:r>
      <w:r w:rsidRPr="00EF3A34">
        <w:t xml:space="preserve">ere a User withdraws their </w:t>
      </w:r>
      <w:r w:rsidRPr="009E3211" w:rsidR="0037704B">
        <w:rPr>
          <w:bCs/>
        </w:rPr>
        <w:t>Transmission Evaluation Application</w:t>
      </w:r>
      <w:r w:rsidRPr="00EF3A34">
        <w:t xml:space="preserve">, The Company shall share </w:t>
      </w:r>
      <w:r w:rsidR="00204151">
        <w:t>via a</w:t>
      </w:r>
      <w:r w:rsidRPr="00EF3A34">
        <w:t xml:space="preserve"> Designated Information Exchange System the Affected Parties within 2 Business Days.  </w:t>
      </w:r>
    </w:p>
    <w:p w:rsidR="00597BC4" w:rsidP="009E3211" w:rsidRDefault="00597BC4" w14:paraId="70452620" w14:textId="77777777">
      <w:pPr>
        <w:pStyle w:val="Heading1"/>
        <w:keepLines/>
      </w:pPr>
      <w:r w:rsidRPr="00CB432D">
        <w:t xml:space="preserve">Transmission Impact </w:t>
      </w:r>
      <w:r>
        <w:t>A</w:t>
      </w:r>
      <w:r w:rsidRPr="00CB432D">
        <w:t>ssessment</w:t>
      </w:r>
      <w:r>
        <w:t xml:space="preserve"> (TIA)</w:t>
      </w:r>
    </w:p>
    <w:p w:rsidR="00597BC4" w:rsidP="004F0124" w:rsidRDefault="00597BC4" w14:paraId="27D48B5E" w14:textId="0F4B60EA">
      <w:pPr>
        <w:pStyle w:val="Heading3"/>
        <w:keepLines/>
        <w:tabs>
          <w:tab w:val="clear" w:pos="0"/>
          <w:tab w:val="num" w:pos="851"/>
        </w:tabs>
        <w:ind w:left="851" w:hanging="851"/>
      </w:pPr>
      <w:r>
        <w:t xml:space="preserve">The Transmission Impact Assessment </w:t>
      </w:r>
      <w:r w:rsidR="005262BF">
        <w:t xml:space="preserve">is to establish a new Appendix G in the Bilateral Connection Agreement at a GSP and an Appendix TOGG in the TO Construction Agreement </w:t>
      </w:r>
      <w:proofErr w:type="gramStart"/>
      <w:r w:rsidR="005262BF">
        <w:t>where</w:t>
      </w:r>
      <w:proofErr w:type="gramEnd"/>
      <w:r w:rsidR="005262BF">
        <w:t xml:space="preserve"> requested by the DNO.</w:t>
      </w:r>
    </w:p>
    <w:p w:rsidR="00620B34" w:rsidRDefault="00620B34" w14:paraId="174567D5" w14:textId="6A2FE210">
      <w:pPr>
        <w:pStyle w:val="Heading3"/>
        <w:keepLines/>
        <w:tabs>
          <w:tab w:val="clear" w:pos="0"/>
          <w:tab w:val="num" w:pos="851"/>
        </w:tabs>
        <w:ind w:left="851" w:hanging="851"/>
      </w:pPr>
      <w:r>
        <w:t xml:space="preserve">The Transmission Impact Assessment is not subject to </w:t>
      </w:r>
      <w:proofErr w:type="gramStart"/>
      <w:r>
        <w:t>the  Gated</w:t>
      </w:r>
      <w:proofErr w:type="gramEnd"/>
      <w:r>
        <w:t xml:space="preserve"> Application and Offer Process. </w:t>
      </w:r>
    </w:p>
    <w:p w:rsidR="005262BF" w:rsidP="009E3211" w:rsidRDefault="00903042" w14:paraId="3C88527A" w14:textId="5F8F4B37">
      <w:pPr>
        <w:pStyle w:val="Heading3"/>
        <w:keepLines/>
        <w:tabs>
          <w:tab w:val="clear" w:pos="0"/>
          <w:tab w:val="num" w:pos="851"/>
        </w:tabs>
        <w:ind w:left="851" w:hanging="851"/>
      </w:pPr>
      <w:r>
        <w:t>O</w:t>
      </w:r>
      <w:r w:rsidRPr="00953C27">
        <w:t>nce established at a GSP</w:t>
      </w:r>
      <w:r>
        <w:t xml:space="preserve"> it</w:t>
      </w:r>
      <w:r w:rsidRPr="00953C27">
        <w:t xml:space="preserve"> allows for the connection of single or collective embedded generation, enabling</w:t>
      </w:r>
      <w:r w:rsidRPr="002E00C7">
        <w:t xml:space="preserve"> </w:t>
      </w:r>
      <w:r w:rsidRPr="00953C27">
        <w:t>Distribution Network Operators to provide on-going monthly (or as otherwise agreed) progress updates on the connected volume</w:t>
      </w:r>
      <w:r>
        <w:t>.</w:t>
      </w:r>
    </w:p>
    <w:p w:rsidRPr="0072127F" w:rsidR="00EC7A81" w:rsidP="009E3211" w:rsidRDefault="00EC7A81" w14:paraId="4CAD220C" w14:textId="77777777">
      <w:pPr>
        <w:pStyle w:val="Heading2"/>
        <w:keepNext/>
        <w:keepLines/>
      </w:pPr>
      <w:r>
        <w:t>TIA Process</w:t>
      </w:r>
    </w:p>
    <w:p w:rsidR="00EC7A81" w:rsidP="009E3211" w:rsidRDefault="00A46B87" w14:paraId="2900127C" w14:textId="5BECC84F">
      <w:pPr>
        <w:pStyle w:val="Heading3"/>
        <w:keepLines/>
        <w:tabs>
          <w:tab w:val="clear" w:pos="0"/>
          <w:tab w:val="num" w:pos="851"/>
        </w:tabs>
        <w:ind w:left="851" w:hanging="851"/>
        <w:rPr>
          <w:b/>
        </w:rPr>
      </w:pPr>
      <w:r>
        <w:rPr>
          <w:b/>
        </w:rPr>
        <w:t>The Company</w:t>
      </w:r>
      <w:r w:rsidR="00EC7A81">
        <w:rPr>
          <w:b/>
        </w:rPr>
        <w:t xml:space="preserve"> receives the </w:t>
      </w:r>
      <w:r w:rsidRPr="001855F2" w:rsidR="00EC7A81">
        <w:rPr>
          <w:b/>
        </w:rPr>
        <w:t xml:space="preserve">Request for </w:t>
      </w:r>
      <w:r w:rsidR="00EC7A81">
        <w:rPr>
          <w:b/>
        </w:rPr>
        <w:t>a TIA</w:t>
      </w:r>
    </w:p>
    <w:p w:rsidR="00EC7A81" w:rsidP="009E3211" w:rsidRDefault="00EC7A81" w14:paraId="02D1D6A6" w14:textId="320676BF">
      <w:pPr>
        <w:pStyle w:val="Heading4"/>
        <w:keepLines/>
        <w:tabs>
          <w:tab w:val="num" w:pos="851"/>
        </w:tabs>
        <w:ind w:left="851" w:hanging="709"/>
        <w:jc w:val="both"/>
      </w:pPr>
      <w:r>
        <w:t xml:space="preserve">The </w:t>
      </w:r>
      <w:r w:rsidR="00A46B87">
        <w:t>Company</w:t>
      </w:r>
      <w:r>
        <w:t xml:space="preserve"> Named Contact shall receive a completed Request for a TIA </w:t>
      </w:r>
      <w:r w:rsidR="003F0420">
        <w:t xml:space="preserve">via a Modification Application to establish the Transmission Impact Assessment </w:t>
      </w:r>
      <w:r>
        <w:t>from a DNO which may be for a single or multiple generators.</w:t>
      </w:r>
    </w:p>
    <w:p w:rsidR="00EC7A81" w:rsidP="009E3211" w:rsidRDefault="00A46B87" w14:paraId="4724493D" w14:textId="4275C393">
      <w:pPr>
        <w:pStyle w:val="Heading3"/>
        <w:keepLines/>
        <w:tabs>
          <w:tab w:val="clear" w:pos="0"/>
          <w:tab w:val="num" w:pos="851"/>
        </w:tabs>
        <w:ind w:left="851" w:hanging="851"/>
        <w:rPr>
          <w:b/>
        </w:rPr>
      </w:pPr>
      <w:r>
        <w:rPr>
          <w:b/>
        </w:rPr>
        <w:t>The Company</w:t>
      </w:r>
      <w:r w:rsidR="00EC7A81">
        <w:rPr>
          <w:b/>
        </w:rPr>
        <w:t xml:space="preserve"> checks the DNO TIA Application</w:t>
      </w:r>
    </w:p>
    <w:p w:rsidR="00EC7A81" w:rsidP="009E3211" w:rsidRDefault="00EC7A81" w14:paraId="561A8613" w14:textId="36072DAF">
      <w:pPr>
        <w:pStyle w:val="Heading4"/>
        <w:keepLines/>
        <w:tabs>
          <w:tab w:val="num" w:pos="851"/>
        </w:tabs>
        <w:ind w:left="851" w:hanging="709"/>
        <w:jc w:val="both"/>
      </w:pPr>
      <w:r>
        <w:t xml:space="preserve">The </w:t>
      </w:r>
      <w:r w:rsidR="009B75B1">
        <w:t>Company</w:t>
      </w:r>
      <w:r>
        <w:t xml:space="preserve"> Named Contact shall appoint</w:t>
      </w:r>
      <w:r w:rsidR="00DB4B2A">
        <w:t xml:space="preserve"> </w:t>
      </w:r>
      <w:r w:rsidR="009B75B1">
        <w:t>T</w:t>
      </w:r>
      <w:r>
        <w:t xml:space="preserve">he </w:t>
      </w:r>
      <w:r w:rsidR="009B75B1">
        <w:t>Company</w:t>
      </w:r>
      <w:r>
        <w:t xml:space="preserve"> Lead Person.  The </w:t>
      </w:r>
      <w:r w:rsidR="002B73A9">
        <w:t>Company</w:t>
      </w:r>
      <w:r>
        <w:t xml:space="preserve"> Lead Person shall check that the Request for a TIA is completed correctly.  Where the TIA is not completed correctly, </w:t>
      </w:r>
      <w:r w:rsidR="005631BF">
        <w:t>The Company</w:t>
      </w:r>
      <w:r>
        <w:t xml:space="preserve"> Lead Person shall inform the DNO as soon as they determine that it is not correct.</w:t>
      </w:r>
    </w:p>
    <w:p w:rsidR="00EC7A81" w:rsidP="009E3211" w:rsidRDefault="00EC7A81" w14:paraId="52965A5F" w14:textId="1A548F63">
      <w:pPr>
        <w:pStyle w:val="Heading4"/>
        <w:keepLines/>
        <w:tabs>
          <w:tab w:val="num" w:pos="851"/>
        </w:tabs>
        <w:ind w:left="851" w:hanging="709"/>
        <w:jc w:val="both"/>
      </w:pPr>
      <w:r>
        <w:t xml:space="preserve">The </w:t>
      </w:r>
      <w:r w:rsidR="00762342">
        <w:t>Company</w:t>
      </w:r>
      <w:r>
        <w:t xml:space="preserve"> Lead Person shall determine who is the Host TO, Affected TO(s) and Other Affected TO(s).</w:t>
      </w:r>
    </w:p>
    <w:p w:rsidR="00EC7A81" w:rsidP="009E3211" w:rsidRDefault="00EC7A81" w14:paraId="6D15D5B0" w14:textId="0334CCC0">
      <w:pPr>
        <w:pStyle w:val="Heading4"/>
        <w:keepLines/>
        <w:tabs>
          <w:tab w:val="num" w:pos="851"/>
        </w:tabs>
        <w:ind w:left="851" w:hanging="709"/>
        <w:jc w:val="both"/>
      </w:pPr>
      <w:r>
        <w:t xml:space="preserve">The </w:t>
      </w:r>
      <w:r w:rsidR="00762342">
        <w:t>Company</w:t>
      </w:r>
      <w:r>
        <w:t xml:space="preserve"> Lead Person shall utilise the information in the Request for a TIA to produce </w:t>
      </w:r>
      <w:r w:rsidR="00762342">
        <w:t>The Company</w:t>
      </w:r>
      <w:r>
        <w:t xml:space="preserve"> Request for a Transmission Impact Assessment, in accordance with Schedule 13 of the STC, for each of the Affected Parties.  The </w:t>
      </w:r>
      <w:r w:rsidR="00762342">
        <w:t>Company</w:t>
      </w:r>
      <w:r>
        <w:t xml:space="preserve"> Lead Person shall initially complete the appropriate Transmission Impact Assessment Briefing Notes, with details from the Request for a TIA, the Affected Parties, </w:t>
      </w:r>
      <w:r w:rsidR="00762342">
        <w:t>The Company</w:t>
      </w:r>
      <w:r>
        <w:t xml:space="preserve"> Lead Person, the CPA and a </w:t>
      </w:r>
      <w:r w:rsidR="00762342">
        <w:t>The Company</w:t>
      </w:r>
      <w:r>
        <w:t xml:space="preserve"> unique TIA Analysis number.</w:t>
      </w:r>
    </w:p>
    <w:p w:rsidRPr="002D5133" w:rsidR="00EC7A81" w:rsidP="009E3211" w:rsidRDefault="00EC7A81" w14:paraId="7AF4EE13" w14:textId="0EDAF76E">
      <w:pPr>
        <w:pStyle w:val="Heading4"/>
        <w:keepLines/>
        <w:tabs>
          <w:tab w:val="clear" w:pos="284"/>
        </w:tabs>
        <w:ind w:left="851" w:hanging="709"/>
      </w:pPr>
      <w:proofErr w:type="gramStart"/>
      <w:r>
        <w:t>In the event that</w:t>
      </w:r>
      <w:proofErr w:type="gramEnd"/>
      <w:r>
        <w:t xml:space="preserve"> </w:t>
      </w:r>
      <w:r w:rsidR="00762342">
        <w:t>The Company</w:t>
      </w:r>
      <w:r>
        <w:t xml:space="preserve"> does not intend to generate a revised set of TIA Planning Assumptions for a TIA, </w:t>
      </w:r>
      <w:r w:rsidR="00762342">
        <w:t>The Company</w:t>
      </w:r>
      <w:r>
        <w:t xml:space="preserve"> shall notify the TO(s) within 2 Business Days of the Request for TIA Date and advise the Affected Parties which set of TIA Planning Assumptions shall apply.</w:t>
      </w:r>
    </w:p>
    <w:p w:rsidR="00EC7A81" w:rsidP="009E3211" w:rsidRDefault="00EC7A81" w14:paraId="215E3987" w14:textId="30BBC511">
      <w:pPr>
        <w:pStyle w:val="Heading4"/>
        <w:keepLines/>
        <w:tabs>
          <w:tab w:val="num" w:pos="851"/>
        </w:tabs>
        <w:ind w:left="851" w:hanging="709"/>
        <w:jc w:val="both"/>
      </w:pPr>
      <w:r>
        <w:t xml:space="preserve">Within 3 Business Days of receipt of the technically effective Request for a TIA, </w:t>
      </w:r>
      <w:r w:rsidR="009568B6">
        <w:t>T</w:t>
      </w:r>
      <w:r>
        <w:t xml:space="preserve">he </w:t>
      </w:r>
      <w:r w:rsidR="009568B6">
        <w:t>Company</w:t>
      </w:r>
      <w:r>
        <w:t xml:space="preserve"> Lead Person shall send by e-mail the relevant </w:t>
      </w:r>
      <w:r w:rsidR="009568B6">
        <w:t>The Company</w:t>
      </w:r>
      <w:r>
        <w:t xml:space="preserve"> Request for a TIA and the appropriate TIA Briefing Note to the TO Named Contacts.</w:t>
      </w:r>
    </w:p>
    <w:p w:rsidR="00EC7A81" w:rsidP="009E3211" w:rsidRDefault="00EC7A81" w14:paraId="36D1B5CD" w14:textId="494F41F3">
      <w:pPr>
        <w:pStyle w:val="Heading4"/>
        <w:keepLines/>
        <w:tabs>
          <w:tab w:val="num" w:pos="851"/>
        </w:tabs>
        <w:ind w:left="851" w:hanging="709"/>
        <w:jc w:val="both"/>
      </w:pPr>
      <w:r>
        <w:t xml:space="preserve">The </w:t>
      </w:r>
      <w:r w:rsidR="004A13FD">
        <w:t>Company</w:t>
      </w:r>
      <w:r>
        <w:t xml:space="preserve"> Request for a TIA will be sent to the Affected Parties within 3 Business Days of receipt of the DNO Application, regardless of whether the DNO Application is effective or not, so that the TO(s) are aware a Request for a TIA has been received.  Should any Party decide to undertake any work on </w:t>
      </w:r>
      <w:r w:rsidR="004A13FD">
        <w:t xml:space="preserve">The </w:t>
      </w:r>
      <w:proofErr w:type="gramStart"/>
      <w:r w:rsidR="004A13FD">
        <w:t xml:space="preserve">Company </w:t>
      </w:r>
      <w:r>
        <w:t xml:space="preserve"> Request</w:t>
      </w:r>
      <w:proofErr w:type="gramEnd"/>
      <w:r>
        <w:t xml:space="preserve"> for a TIA before it is effective, then this will be at such Party’s own risk.</w:t>
      </w:r>
    </w:p>
    <w:p w:rsidR="00EC7A81" w:rsidP="009E3211" w:rsidRDefault="00EC7A81" w14:paraId="2638576F" w14:textId="2A0A2797">
      <w:pPr>
        <w:pStyle w:val="Heading4"/>
        <w:keepLines/>
        <w:tabs>
          <w:tab w:val="num" w:pos="851"/>
        </w:tabs>
        <w:ind w:left="851" w:hanging="709"/>
        <w:jc w:val="both"/>
      </w:pPr>
      <w:r>
        <w:t xml:space="preserve">An effective </w:t>
      </w:r>
      <w:r w:rsidR="004A13FD">
        <w:t>The Company</w:t>
      </w:r>
      <w:r>
        <w:t xml:space="preserve"> Request for a TIA is one that is technically </w:t>
      </w:r>
      <w:proofErr w:type="gramStart"/>
      <w:r>
        <w:t>effective</w:t>
      </w:r>
      <w:proofErr w:type="gramEnd"/>
      <w:r>
        <w:t xml:space="preserve"> and </w:t>
      </w:r>
      <w:r w:rsidR="00014EAD">
        <w:t>The Company</w:t>
      </w:r>
      <w:r>
        <w:t xml:space="preserve"> has informed the TO via the appropriate TIA Briefing Note that the Application Fee has been cleared. </w:t>
      </w:r>
    </w:p>
    <w:p w:rsidR="0067485D" w:rsidP="009E3211" w:rsidRDefault="0067485D" w14:paraId="7B2EAEEF" w14:textId="3744BFDD">
      <w:pPr>
        <w:pStyle w:val="Heading3"/>
        <w:keepLines/>
        <w:tabs>
          <w:tab w:val="clear" w:pos="0"/>
          <w:tab w:val="num" w:pos="851"/>
        </w:tabs>
        <w:ind w:left="851" w:hanging="851"/>
        <w:rPr>
          <w:b/>
        </w:rPr>
      </w:pPr>
      <w:r>
        <w:rPr>
          <w:b/>
        </w:rPr>
        <w:t xml:space="preserve">Receipt of a </w:t>
      </w:r>
      <w:r w:rsidR="00014EAD">
        <w:rPr>
          <w:b/>
        </w:rPr>
        <w:t>The Company</w:t>
      </w:r>
      <w:r w:rsidRPr="00F254CD">
        <w:rPr>
          <w:b/>
        </w:rPr>
        <w:t xml:space="preserve"> Request for a </w:t>
      </w:r>
      <w:r>
        <w:rPr>
          <w:b/>
        </w:rPr>
        <w:t>TIA acknowledged by TO(s)</w:t>
      </w:r>
    </w:p>
    <w:p w:rsidR="0067485D" w:rsidP="009E3211" w:rsidRDefault="0067485D" w14:paraId="48F9F831" w14:textId="04466F24">
      <w:pPr>
        <w:pStyle w:val="Heading4"/>
        <w:keepLines/>
        <w:tabs>
          <w:tab w:val="num" w:pos="851"/>
        </w:tabs>
        <w:ind w:left="851" w:hanging="709"/>
        <w:jc w:val="both"/>
      </w:pPr>
      <w:r>
        <w:t>Within</w:t>
      </w:r>
      <w:r w:rsidRPr="00DF5489" w:rsidR="00DF5489">
        <w:t xml:space="preserve"> 2 Business Days of receipt of The Company Request for a TIA, the Affected Parties shall acknowledge receipt of The Company Request for a TIA to The Company Lead </w:t>
      </w:r>
      <w:proofErr w:type="gramStart"/>
      <w:r w:rsidRPr="00DF5489" w:rsidR="00DF5489">
        <w:t xml:space="preserve">Person  </w:t>
      </w:r>
      <w:r w:rsidR="00204151">
        <w:t>via</w:t>
      </w:r>
      <w:proofErr w:type="gramEnd"/>
      <w:r w:rsidR="00204151">
        <w:t xml:space="preserve"> a</w:t>
      </w:r>
      <w:r w:rsidRPr="00DF5489" w:rsidR="00DF5489">
        <w:t xml:space="preserve"> Designated Information Exchange System and advise The Company Lead Person of the name and contact details of their Lead Person.  </w:t>
      </w:r>
    </w:p>
    <w:p w:rsidRPr="007408A9" w:rsidR="0067485D" w:rsidP="009E3211" w:rsidRDefault="0067485D" w14:paraId="38B342E6" w14:textId="0C1DC913">
      <w:pPr>
        <w:pStyle w:val="Heading4"/>
        <w:keepLines/>
        <w:tabs>
          <w:tab w:val="num" w:pos="851"/>
        </w:tabs>
        <w:ind w:left="851" w:hanging="709"/>
        <w:jc w:val="both"/>
      </w:pPr>
      <w:r w:rsidRPr="007408A9">
        <w:t xml:space="preserve">The </w:t>
      </w:r>
      <w:r w:rsidR="00657D00">
        <w:t>Company</w:t>
      </w:r>
      <w:r w:rsidRPr="007408A9">
        <w:t xml:space="preserve"> shall update the TIA Briefing Notes with details of the Lead Person of the Affected Parties to whom all formal communication for the application will be addressed. The </w:t>
      </w:r>
      <w:r w:rsidR="00657D00">
        <w:t>Company</w:t>
      </w:r>
      <w:r w:rsidRPr="007408A9">
        <w:t xml:space="preserve"> shall e-mail the appropriate updated TIA Briefing Notes to the Affected Parties’ Lead Person(s).</w:t>
      </w:r>
    </w:p>
    <w:p w:rsidR="0067485D" w:rsidP="009E3211" w:rsidRDefault="0067485D" w14:paraId="501A35E3" w14:textId="77777777">
      <w:pPr>
        <w:pStyle w:val="Heading3"/>
        <w:keepLines/>
        <w:tabs>
          <w:tab w:val="clear" w:pos="0"/>
          <w:tab w:val="num" w:pos="851"/>
        </w:tabs>
        <w:ind w:left="851" w:hanging="851"/>
        <w:rPr>
          <w:b/>
        </w:rPr>
      </w:pPr>
      <w:r>
        <w:rPr>
          <w:b/>
        </w:rPr>
        <w:t>Application fee not cleared</w:t>
      </w:r>
    </w:p>
    <w:p w:rsidR="0067485D" w:rsidP="009E3211" w:rsidRDefault="0067485D" w14:paraId="1892387C" w14:textId="375FDCE7">
      <w:pPr>
        <w:pStyle w:val="Heading4"/>
        <w:keepLines/>
        <w:tabs>
          <w:tab w:val="num" w:pos="851"/>
        </w:tabs>
        <w:ind w:left="851" w:hanging="709"/>
        <w:jc w:val="both"/>
      </w:pPr>
      <w:r>
        <w:t xml:space="preserve">If the Application Fee has not cleared within the terms set out, </w:t>
      </w:r>
      <w:r w:rsidR="008931DD">
        <w:t>The Company</w:t>
      </w:r>
      <w:r>
        <w:t xml:space="preserve"> Lead Person shall seek to obtain the Application Fee from the DNO.</w:t>
      </w:r>
    </w:p>
    <w:p w:rsidR="0067485D" w:rsidP="009E3211" w:rsidRDefault="0067485D" w14:paraId="3C8D998E" w14:textId="74BEDF73">
      <w:pPr>
        <w:pStyle w:val="Heading4"/>
        <w:keepLines/>
        <w:tabs>
          <w:tab w:val="num" w:pos="851"/>
        </w:tabs>
        <w:ind w:left="851" w:hanging="709"/>
        <w:jc w:val="both"/>
      </w:pPr>
      <w:r>
        <w:t xml:space="preserve">If the application fee has not been paid within the timescales detailed within the invoice </w:t>
      </w:r>
      <w:r w:rsidR="004A6B47">
        <w:t>The Company</w:t>
      </w:r>
      <w:r>
        <w:t xml:space="preserve"> shall inform all parties of the cancellation.</w:t>
      </w:r>
    </w:p>
    <w:p w:rsidR="0067485D" w:rsidP="009E3211" w:rsidRDefault="008931DD" w14:paraId="1F48B262" w14:textId="4675C4EB">
      <w:pPr>
        <w:pStyle w:val="Heading3"/>
        <w:keepLines/>
        <w:tabs>
          <w:tab w:val="clear" w:pos="0"/>
          <w:tab w:val="num" w:pos="851"/>
        </w:tabs>
        <w:ind w:left="851" w:hanging="851"/>
        <w:rPr>
          <w:b/>
        </w:rPr>
      </w:pPr>
      <w:r w:rsidRPr="008931DD">
        <w:rPr>
          <w:b/>
        </w:rPr>
        <w:t>The Company</w:t>
      </w:r>
      <w:r w:rsidR="0067485D">
        <w:rPr>
          <w:b/>
        </w:rPr>
        <w:t xml:space="preserve"> confirms that Application Fee cleared</w:t>
      </w:r>
    </w:p>
    <w:p w:rsidR="0067485D" w:rsidP="009E3211" w:rsidRDefault="00F97130" w14:paraId="42F00C41" w14:textId="6AD546DD">
      <w:pPr>
        <w:pStyle w:val="Heading4"/>
        <w:keepLines/>
        <w:tabs>
          <w:tab w:val="num" w:pos="851"/>
        </w:tabs>
        <w:ind w:left="851" w:hanging="709"/>
        <w:jc w:val="both"/>
      </w:pPr>
      <w:r>
        <w:t>Wh</w:t>
      </w:r>
      <w:r w:rsidRPr="00F97130">
        <w:t xml:space="preserve">en the Application Fee is cleared, The Company shall update the TIA Briefing Notes with the clearance date </w:t>
      </w:r>
      <w:proofErr w:type="gramStart"/>
      <w:r w:rsidRPr="00F97130">
        <w:t xml:space="preserve">and  </w:t>
      </w:r>
      <w:r w:rsidR="00204151">
        <w:t>via</w:t>
      </w:r>
      <w:proofErr w:type="gramEnd"/>
      <w:r w:rsidR="00204151">
        <w:t xml:space="preserve"> a</w:t>
      </w:r>
      <w:r w:rsidRPr="00F97130">
        <w:t xml:space="preserve"> Designated Information Exchange System the appropriate TIA Briefing Notes to the Affected Parties’ Lead Person(s).</w:t>
      </w:r>
    </w:p>
    <w:p w:rsidR="0067485D" w:rsidP="009E3211" w:rsidRDefault="0067485D" w14:paraId="0E12EB5D" w14:textId="051A5D29">
      <w:pPr>
        <w:pStyle w:val="Heading4"/>
        <w:keepLines/>
        <w:tabs>
          <w:tab w:val="num" w:pos="851"/>
        </w:tabs>
        <w:ind w:left="851" w:hanging="709"/>
        <w:jc w:val="both"/>
      </w:pPr>
      <w:r>
        <w:t xml:space="preserve">The TO(s) shall invoice </w:t>
      </w:r>
      <w:r w:rsidRPr="008931DD" w:rsidR="008931DD">
        <w:t>The Company</w:t>
      </w:r>
      <w:r>
        <w:t xml:space="preserve"> with their relevant TO component of the Application Fee in accordance with STCP 19-6 Application Fees. </w:t>
      </w:r>
    </w:p>
    <w:p w:rsidR="0067485D" w:rsidP="009E3211" w:rsidRDefault="008931DD" w14:paraId="06DC08C9" w14:textId="5931D331">
      <w:pPr>
        <w:pStyle w:val="Heading3"/>
        <w:keepLines/>
        <w:tabs>
          <w:tab w:val="clear" w:pos="0"/>
          <w:tab w:val="num" w:pos="851"/>
        </w:tabs>
        <w:ind w:left="851" w:hanging="851"/>
        <w:rPr>
          <w:b/>
        </w:rPr>
      </w:pPr>
      <w:r w:rsidRPr="008931DD">
        <w:rPr>
          <w:b/>
        </w:rPr>
        <w:t>The Company</w:t>
      </w:r>
      <w:r w:rsidR="0067485D">
        <w:rPr>
          <w:b/>
        </w:rPr>
        <w:t xml:space="preserve"> shall be informed as to whether </w:t>
      </w:r>
      <w:r w:rsidR="004A6B47">
        <w:rPr>
          <w:b/>
        </w:rPr>
        <w:t>The Company</w:t>
      </w:r>
      <w:r w:rsidR="0067485D">
        <w:rPr>
          <w:b/>
        </w:rPr>
        <w:t xml:space="preserve"> Request for a TIA is technically effective or not</w:t>
      </w:r>
    </w:p>
    <w:p w:rsidR="0067485D" w:rsidP="009E3211" w:rsidRDefault="0067485D" w14:paraId="4249AAC3" w14:textId="29FFEDA1">
      <w:pPr>
        <w:pStyle w:val="Heading4"/>
        <w:keepLines/>
        <w:tabs>
          <w:tab w:val="num" w:pos="851"/>
        </w:tabs>
        <w:ind w:left="851" w:hanging="709"/>
        <w:jc w:val="both"/>
      </w:pPr>
      <w:r>
        <w:t xml:space="preserve">Within 5 Business Days of receipt of </w:t>
      </w:r>
      <w:r w:rsidR="004A6B47">
        <w:t>The Company</w:t>
      </w:r>
      <w:r>
        <w:t xml:space="preserve"> Request for a TIA, the Affected Parties Lead Person(s) shall notify </w:t>
      </w:r>
      <w:r w:rsidR="004A6B47">
        <w:t>The Company</w:t>
      </w:r>
      <w:r>
        <w:t xml:space="preserve"> Lead Person by e-mail, as to whether </w:t>
      </w:r>
      <w:r w:rsidR="004A6B47">
        <w:t>The Company</w:t>
      </w:r>
      <w:r>
        <w:t xml:space="preserve"> Request for a TIA is technically effective or not.  </w:t>
      </w:r>
    </w:p>
    <w:p w:rsidR="0067485D" w:rsidP="009E3211" w:rsidRDefault="0067485D" w14:paraId="1F28C6F8" w14:textId="2C78719A">
      <w:pPr>
        <w:pStyle w:val="Heading4"/>
        <w:keepLines/>
        <w:tabs>
          <w:tab w:val="num" w:pos="851"/>
        </w:tabs>
        <w:ind w:left="851" w:hanging="709"/>
        <w:jc w:val="both"/>
      </w:pPr>
      <w:r>
        <w:t>Where</w:t>
      </w:r>
      <w:r w:rsidRPr="005C0DA8" w:rsidR="005C0DA8">
        <w:t xml:space="preserve"> The Company Request for a TIA </w:t>
      </w:r>
      <w:proofErr w:type="gramStart"/>
      <w:r w:rsidRPr="005C0DA8" w:rsidR="005C0DA8">
        <w:t>is considered to be</w:t>
      </w:r>
      <w:proofErr w:type="gramEnd"/>
      <w:r w:rsidRPr="005C0DA8" w:rsidR="005C0DA8">
        <w:t xml:space="preserve"> technically non-effective, then the Affected Parties Lead Person(s) shall send </w:t>
      </w:r>
      <w:r w:rsidR="00204151">
        <w:t>via a</w:t>
      </w:r>
      <w:r w:rsidRPr="005C0DA8" w:rsidR="005C0DA8">
        <w:t xml:space="preserve"> Designated Information Exchange System to The Company Lead Person with detailed reasons as to why it considers it incomplete or unclear in a material respect and the amendments it considers are required to make it technically effective</w:t>
      </w:r>
    </w:p>
    <w:p w:rsidR="0067485D" w:rsidP="009E3211" w:rsidRDefault="0067485D" w14:paraId="7A65E08C" w14:textId="77777777">
      <w:pPr>
        <w:pStyle w:val="Heading3"/>
        <w:keepLines/>
        <w:tabs>
          <w:tab w:val="clear" w:pos="0"/>
          <w:tab w:val="num" w:pos="851"/>
        </w:tabs>
        <w:ind w:left="851" w:hanging="851"/>
        <w:rPr>
          <w:b/>
        </w:rPr>
      </w:pPr>
      <w:r w:rsidRPr="0040652B">
        <w:rPr>
          <w:b/>
          <w:bCs/>
        </w:rPr>
        <w:t>DNO</w:t>
      </w:r>
      <w:r>
        <w:t xml:space="preserve"> </w:t>
      </w:r>
      <w:r>
        <w:rPr>
          <w:b/>
        </w:rPr>
        <w:t xml:space="preserve">and TO(s) shall be informed that </w:t>
      </w:r>
      <w:r w:rsidRPr="0040652B">
        <w:rPr>
          <w:b/>
          <w:bCs/>
        </w:rPr>
        <w:t>DNO</w:t>
      </w:r>
      <w:r>
        <w:t xml:space="preserve"> </w:t>
      </w:r>
      <w:r>
        <w:rPr>
          <w:b/>
        </w:rPr>
        <w:t xml:space="preserve">Application is technically non-effective </w:t>
      </w:r>
    </w:p>
    <w:p w:rsidR="0067485D" w:rsidP="009E3211" w:rsidRDefault="0067485D" w14:paraId="31644D80" w14:textId="77777777">
      <w:pPr>
        <w:pStyle w:val="Heading4"/>
        <w:keepLines/>
        <w:tabs>
          <w:tab w:val="num" w:pos="851"/>
        </w:tabs>
        <w:ind w:left="851" w:hanging="709"/>
        <w:jc w:val="both"/>
      </w:pPr>
      <w:r>
        <w:t>A technically non-effective Request for a TIA is one where all technical data (both data received by the DNO from the Developer and the DNO’s DNO network data) has not been received.</w:t>
      </w:r>
    </w:p>
    <w:p w:rsidRPr="00363583" w:rsidR="0067485D" w:rsidP="009E3211" w:rsidRDefault="000179EC" w14:paraId="6FFDFE0A" w14:textId="23AAF47E">
      <w:pPr>
        <w:pStyle w:val="Heading4"/>
        <w:keepLines/>
        <w:tabs>
          <w:tab w:val="num" w:pos="851"/>
        </w:tabs>
        <w:ind w:left="851" w:hanging="709"/>
        <w:jc w:val="both"/>
      </w:pPr>
      <w:r w:rsidRPr="000179EC">
        <w:t>If the Request for a TIA is technically non-effective, The Company Lead Person shall inform the DNO of what data is missing.  The Company Lead Person shall ask the DNO for any missing data from the Developer or for any DNO network data identified as being required by the Host TO in section 4.</w:t>
      </w:r>
      <w:r w:rsidR="00203B35">
        <w:t>2</w:t>
      </w:r>
      <w:r w:rsidRPr="000179EC">
        <w:t xml:space="preserve">.6.  The Company shall update the TIA Briefing Notes with the date the DNO was contacted and send </w:t>
      </w:r>
      <w:r w:rsidR="00204151">
        <w:t>via a</w:t>
      </w:r>
      <w:r w:rsidRPr="000179EC">
        <w:t xml:space="preserve"> Designated Information Exchange System the appropriate TIA Briefing Notes to the Affected Parties.</w:t>
      </w:r>
    </w:p>
    <w:p w:rsidR="0067485D" w:rsidP="009E3211" w:rsidRDefault="0067485D" w14:paraId="7E07BDF7" w14:textId="77777777">
      <w:pPr>
        <w:pStyle w:val="Heading3"/>
        <w:keepLines/>
        <w:tabs>
          <w:tab w:val="clear" w:pos="0"/>
          <w:tab w:val="num" w:pos="851"/>
        </w:tabs>
        <w:ind w:left="851" w:hanging="851"/>
        <w:rPr>
          <w:b/>
        </w:rPr>
      </w:pPr>
      <w:bookmarkStart w:name="_Ref198892363" w:id="57"/>
      <w:r>
        <w:rPr>
          <w:b/>
        </w:rPr>
        <w:t>Resolve technical non-effectiveness</w:t>
      </w:r>
      <w:bookmarkEnd w:id="57"/>
    </w:p>
    <w:p w:rsidR="0067485D" w:rsidP="009E3211" w:rsidRDefault="0067485D" w14:paraId="0A0FA226" w14:textId="7B10D739">
      <w:pPr>
        <w:pStyle w:val="Heading4"/>
        <w:keepLines/>
        <w:tabs>
          <w:tab w:val="num" w:pos="851"/>
        </w:tabs>
        <w:ind w:left="851" w:hanging="709"/>
        <w:jc w:val="both"/>
      </w:pPr>
      <w:r>
        <w:t xml:space="preserve">Where a </w:t>
      </w:r>
      <w:r w:rsidRPr="008931DD" w:rsidR="008931DD">
        <w:t>The Company</w:t>
      </w:r>
      <w:r>
        <w:t xml:space="preserve"> Request for a TIA is technically non-effective </w:t>
      </w:r>
      <w:proofErr w:type="gramStart"/>
      <w:r>
        <w:t>as a consequence of</w:t>
      </w:r>
      <w:proofErr w:type="gramEnd"/>
      <w:r>
        <w:t xml:space="preserve"> the Request for a TIA being technically non-effective, the Affected Parties shall use reasonable endeavours to liaise and assist </w:t>
      </w:r>
      <w:r w:rsidRPr="008931DD" w:rsidR="008931DD">
        <w:t>The Company</w:t>
      </w:r>
      <w:r>
        <w:t xml:space="preserve"> to resolve their elements of the technical non-effectiveness.  </w:t>
      </w:r>
      <w:proofErr w:type="gramStart"/>
      <w:r>
        <w:t>In order to</w:t>
      </w:r>
      <w:proofErr w:type="gramEnd"/>
      <w:r>
        <w:t xml:space="preserve"> achieve this, </w:t>
      </w:r>
      <w:r w:rsidRPr="008931DD" w:rsidR="008931DD">
        <w:t>The Company</w:t>
      </w:r>
      <w:r>
        <w:t xml:space="preserve"> may request the TO </w:t>
      </w:r>
      <w:proofErr w:type="spellStart"/>
      <w:r>
        <w:t>to</w:t>
      </w:r>
      <w:proofErr w:type="spellEnd"/>
      <w:r>
        <w:t xml:space="preserve"> resolve the technical non-effectiveness with the DNO directly.</w:t>
      </w:r>
    </w:p>
    <w:p w:rsidR="0067485D" w:rsidP="009E3211" w:rsidRDefault="0067485D" w14:paraId="14CC3132" w14:textId="67C35EE5">
      <w:pPr>
        <w:pStyle w:val="Heading4"/>
        <w:keepLines/>
        <w:tabs>
          <w:tab w:val="num" w:pos="851"/>
        </w:tabs>
        <w:ind w:left="851" w:hanging="709"/>
        <w:jc w:val="both"/>
      </w:pPr>
      <w:r>
        <w:t xml:space="preserve">If the DNO cannot submit the data (e.g. because data is not available for new technology) then the Lead Person(s) shall assess and advise the Parties whether to progress </w:t>
      </w:r>
      <w:r w:rsidR="004A6B47">
        <w:t>The Company</w:t>
      </w:r>
      <w:r>
        <w:t xml:space="preserve"> Request for a TIA or not and note/agree any assumptions made.  If </w:t>
      </w:r>
      <w:r w:rsidR="004A6B47">
        <w:t>The Company</w:t>
      </w:r>
      <w:r>
        <w:t xml:space="preserve"> Request for a TIA is to continue then alternative data may be requested from the DNO.</w:t>
      </w:r>
    </w:p>
    <w:p w:rsidR="0067485D" w:rsidP="004F0124" w:rsidRDefault="0067485D" w14:paraId="78881723" w14:textId="011A8E58">
      <w:pPr>
        <w:pStyle w:val="Heading4"/>
        <w:keepLines/>
        <w:tabs>
          <w:tab w:val="num" w:pos="851"/>
        </w:tabs>
        <w:ind w:left="851" w:hanging="709"/>
        <w:jc w:val="both"/>
      </w:pPr>
      <w:r>
        <w:t xml:space="preserve">If the Lead Person(s) assess that </w:t>
      </w:r>
      <w:r w:rsidR="008931DD">
        <w:t>The Company</w:t>
      </w:r>
      <w:r>
        <w:t xml:space="preserve"> Request for a TIA cannot progress without the missing technical </w:t>
      </w:r>
      <w:proofErr w:type="gramStart"/>
      <w:r>
        <w:t>data</w:t>
      </w:r>
      <w:proofErr w:type="gramEnd"/>
      <w:r>
        <w:t xml:space="preserve"> then </w:t>
      </w:r>
      <w:r w:rsidR="008931DD">
        <w:t>The Company</w:t>
      </w:r>
      <w:r>
        <w:t xml:space="preserve"> Request for a TIA will be put on hold as being non-effective.  </w:t>
      </w:r>
      <w:proofErr w:type="gramStart"/>
      <w:r>
        <w:t>If and when</w:t>
      </w:r>
      <w:proofErr w:type="gramEnd"/>
      <w:r>
        <w:t xml:space="preserve"> the missing technical data is supplied to </w:t>
      </w:r>
      <w:r w:rsidR="008931DD">
        <w:t xml:space="preserve">The </w:t>
      </w:r>
      <w:proofErr w:type="gramStart"/>
      <w:r w:rsidR="008931DD">
        <w:t>Company</w:t>
      </w:r>
      <w:proofErr w:type="gramEnd"/>
      <w:r>
        <w:t xml:space="preserve"> then the process will recommence from</w:t>
      </w:r>
      <w:r w:rsidR="006B5637">
        <w:t xml:space="preserve"> </w:t>
      </w:r>
      <w:r w:rsidR="006B5637">
        <w:fldChar w:fldCharType="begin"/>
      </w:r>
      <w:r w:rsidR="006B5637">
        <w:instrText xml:space="preserve"> REF _Ref198892187 \r \h </w:instrText>
      </w:r>
      <w:r w:rsidR="006B5637">
        <w:fldChar w:fldCharType="separate"/>
      </w:r>
      <w:r w:rsidR="00DF19E9">
        <w:t>4.2.9</w:t>
      </w:r>
      <w:r w:rsidR="006B5637">
        <w:fldChar w:fldCharType="end"/>
      </w:r>
      <w:r>
        <w:t>.</w:t>
      </w:r>
    </w:p>
    <w:p w:rsidR="00131E5A" w:rsidP="004F0124" w:rsidRDefault="008931DD" w14:paraId="5CD4D5A0" w14:textId="429B8A41">
      <w:pPr>
        <w:pStyle w:val="Heading3"/>
        <w:keepLines/>
        <w:tabs>
          <w:tab w:val="clear" w:pos="0"/>
          <w:tab w:val="num" w:pos="851"/>
        </w:tabs>
        <w:ind w:left="851" w:hanging="851"/>
        <w:rPr>
          <w:b/>
        </w:rPr>
      </w:pPr>
      <w:bookmarkStart w:name="_Ref198892187" w:id="58"/>
      <w:r>
        <w:rPr>
          <w:b/>
        </w:rPr>
        <w:t>The Company</w:t>
      </w:r>
      <w:r w:rsidR="00131E5A">
        <w:rPr>
          <w:b/>
        </w:rPr>
        <w:t xml:space="preserve"> informed that </w:t>
      </w:r>
      <w:r>
        <w:rPr>
          <w:b/>
        </w:rPr>
        <w:t>The Company</w:t>
      </w:r>
      <w:r w:rsidRPr="00F511E0" w:rsidR="00131E5A">
        <w:rPr>
          <w:b/>
        </w:rPr>
        <w:t xml:space="preserve"> Request for a </w:t>
      </w:r>
      <w:r w:rsidR="00131E5A">
        <w:rPr>
          <w:b/>
        </w:rPr>
        <w:t>TIA</w:t>
      </w:r>
      <w:r w:rsidRPr="00F511E0" w:rsidR="00131E5A">
        <w:rPr>
          <w:b/>
        </w:rPr>
        <w:t xml:space="preserve"> </w:t>
      </w:r>
      <w:r w:rsidR="00131E5A">
        <w:rPr>
          <w:b/>
        </w:rPr>
        <w:t>is technically effective</w:t>
      </w:r>
      <w:bookmarkEnd w:id="58"/>
    </w:p>
    <w:p w:rsidR="00131E5A" w:rsidP="004F0124" w:rsidRDefault="007569AE" w14:paraId="6C143B55" w14:textId="1971D96B">
      <w:pPr>
        <w:pStyle w:val="Heading4"/>
        <w:keepLines/>
        <w:tabs>
          <w:tab w:val="num" w:pos="851"/>
        </w:tabs>
        <w:ind w:left="851" w:hanging="709"/>
        <w:jc w:val="both"/>
      </w:pPr>
      <w:r>
        <w:t>On</w:t>
      </w:r>
      <w:r w:rsidRPr="007569AE">
        <w:t xml:space="preserve"> receipt of the missing/additional data from the DNO (data from the Developer and/or any DNO network data), The Company Lead Person shall circulate the data to the Affected Parties Lead Person(s).  The Company shall also record on the TIA Briefing Notes the date of when the missing/additional technical data has been received and send </w:t>
      </w:r>
      <w:r w:rsidR="00204151">
        <w:t>via a</w:t>
      </w:r>
      <w:r w:rsidRPr="007569AE">
        <w:t xml:space="preserve"> Designated Information Exchange System the appropriate TIA Briefing Note to each Affected Party.</w:t>
      </w:r>
    </w:p>
    <w:p w:rsidR="00131E5A" w:rsidP="00852D53" w:rsidRDefault="00131E5A" w14:paraId="5F350E68" w14:textId="5EB04046">
      <w:pPr>
        <w:pStyle w:val="Heading4"/>
        <w:keepLines/>
        <w:tabs>
          <w:tab w:val="clear" w:pos="284"/>
        </w:tabs>
        <w:ind w:left="851" w:hanging="709"/>
      </w:pPr>
      <w:r w:rsidRPr="0045539B">
        <w:t>Wit</w:t>
      </w:r>
      <w:r>
        <w:t>hin</w:t>
      </w:r>
      <w:r w:rsidRPr="007569AE" w:rsidR="007569AE">
        <w:t xml:space="preserve"> 3 Business Days of receipt of the missing/additional data, the Affected Parties Lead Person(s) shall confirm to The Company Lead Person </w:t>
      </w:r>
      <w:r w:rsidR="00204151">
        <w:t>via a</w:t>
      </w:r>
      <w:r w:rsidRPr="007569AE" w:rsidR="007569AE">
        <w:t xml:space="preserve"> Designated Information Exchange System whether The Company Request for a TIA is now technically effective.  If The Company Request for a TIA is still not technically </w:t>
      </w:r>
      <w:proofErr w:type="gramStart"/>
      <w:r w:rsidRPr="007569AE" w:rsidR="007569AE">
        <w:t>effective</w:t>
      </w:r>
      <w:proofErr w:type="gramEnd"/>
      <w:r w:rsidRPr="007569AE" w:rsidR="007569AE">
        <w:t xml:space="preserve"> then the process returns to </w:t>
      </w:r>
      <w:r w:rsidR="00852D53">
        <w:fldChar w:fldCharType="begin"/>
      </w:r>
      <w:r w:rsidR="00852D53">
        <w:instrText xml:space="preserve"> REF _Ref198892363 \r \h </w:instrText>
      </w:r>
      <w:r w:rsidR="00852D53">
        <w:fldChar w:fldCharType="separate"/>
      </w:r>
      <w:r w:rsidR="00DF19E9">
        <w:t>4.2.8</w:t>
      </w:r>
      <w:r w:rsidR="00852D53">
        <w:fldChar w:fldCharType="end"/>
      </w:r>
      <w:r w:rsidRPr="007569AE" w:rsidR="007569AE">
        <w:t xml:space="preserve">but otherwise proceeds to </w:t>
      </w:r>
      <w:r w:rsidR="00852D53">
        <w:fldChar w:fldCharType="begin"/>
      </w:r>
      <w:r w:rsidR="00852D53">
        <w:instrText xml:space="preserve"> REF _Ref198892383 \r \h </w:instrText>
      </w:r>
      <w:r w:rsidR="00852D53">
        <w:fldChar w:fldCharType="separate"/>
      </w:r>
      <w:r w:rsidR="00DF19E9">
        <w:t>4.2.10</w:t>
      </w:r>
      <w:r w:rsidR="00852D53">
        <w:fldChar w:fldCharType="end"/>
      </w:r>
    </w:p>
    <w:p w:rsidR="00131E5A" w:rsidP="00852D53" w:rsidRDefault="008931DD" w14:paraId="1176A698" w14:textId="3413782D">
      <w:pPr>
        <w:pStyle w:val="Heading3"/>
        <w:keepLines/>
        <w:tabs>
          <w:tab w:val="clear" w:pos="0"/>
          <w:tab w:val="num" w:pos="851"/>
        </w:tabs>
        <w:ind w:left="851" w:hanging="851"/>
        <w:rPr>
          <w:b/>
        </w:rPr>
      </w:pPr>
      <w:bookmarkStart w:name="_Ref198892383" w:id="59"/>
      <w:r w:rsidRPr="008931DD">
        <w:rPr>
          <w:b/>
        </w:rPr>
        <w:t>The Company</w:t>
      </w:r>
      <w:r>
        <w:rPr>
          <w:b/>
        </w:rPr>
        <w:t xml:space="preserve"> </w:t>
      </w:r>
      <w:r w:rsidR="00131E5A">
        <w:rPr>
          <w:b/>
        </w:rPr>
        <w:t xml:space="preserve">confirms </w:t>
      </w:r>
      <w:r w:rsidRPr="0040652B" w:rsidR="00131E5A">
        <w:rPr>
          <w:b/>
          <w:bCs/>
        </w:rPr>
        <w:t>DNO</w:t>
      </w:r>
      <w:r w:rsidR="00131E5A">
        <w:t xml:space="preserve"> </w:t>
      </w:r>
      <w:r w:rsidR="00131E5A">
        <w:rPr>
          <w:b/>
        </w:rPr>
        <w:t xml:space="preserve">Application Date and </w:t>
      </w:r>
      <w:r w:rsidRPr="008931DD">
        <w:rPr>
          <w:b/>
        </w:rPr>
        <w:t xml:space="preserve">The Company </w:t>
      </w:r>
      <w:r w:rsidR="00131E5A">
        <w:rPr>
          <w:b/>
        </w:rPr>
        <w:t>Application Date</w:t>
      </w:r>
      <w:bookmarkEnd w:id="59"/>
      <w:r w:rsidR="00131E5A">
        <w:rPr>
          <w:b/>
        </w:rPr>
        <w:t xml:space="preserve"> </w:t>
      </w:r>
    </w:p>
    <w:p w:rsidRPr="007408A9" w:rsidR="00131E5A" w:rsidP="00852D53" w:rsidRDefault="00F730D4" w14:paraId="0FE1BD89" w14:textId="51D12A27">
      <w:pPr>
        <w:pStyle w:val="Heading4"/>
        <w:keepLines/>
        <w:ind w:left="993" w:hanging="851"/>
        <w:jc w:val="both"/>
      </w:pPr>
      <w:r>
        <w:t>The</w:t>
      </w:r>
      <w:r w:rsidRPr="00F730D4">
        <w:t xml:space="preserve"> Company shall update the TIA Briefing Notes with the Request for TIA Date, The Company Application Date and send </w:t>
      </w:r>
      <w:r w:rsidR="00204151">
        <w:t>via a</w:t>
      </w:r>
      <w:r w:rsidRPr="00F730D4">
        <w:t xml:space="preserve"> Designated Information Exchange System the appropriate TIA Briefing Note to each Affected Party. </w:t>
      </w:r>
    </w:p>
    <w:p w:rsidR="00131E5A" w:rsidP="00852D53" w:rsidRDefault="00131E5A" w14:paraId="6230D99B" w14:textId="791740BD">
      <w:pPr>
        <w:pStyle w:val="Heading4"/>
        <w:keepLines/>
        <w:tabs>
          <w:tab w:val="clear" w:pos="284"/>
          <w:tab w:val="num" w:pos="142"/>
        </w:tabs>
        <w:ind w:left="993" w:hanging="851"/>
        <w:jc w:val="both"/>
      </w:pPr>
      <w:r>
        <w:t>TIA planning assumptions that have previously been submitted, should be used</w:t>
      </w:r>
      <w:r w:rsidR="001D1A66">
        <w:t xml:space="preserve"> </w:t>
      </w:r>
      <w:r>
        <w:t xml:space="preserve">as the TIA planning assumptions.  </w:t>
      </w:r>
    </w:p>
    <w:p w:rsidR="00131E5A" w:rsidP="00852D53" w:rsidRDefault="00131E5A" w14:paraId="0718E8ED" w14:textId="5011D041">
      <w:pPr>
        <w:pStyle w:val="Heading4"/>
        <w:keepLines/>
        <w:tabs>
          <w:tab w:val="num" w:pos="1134"/>
        </w:tabs>
        <w:ind w:left="993" w:hanging="851"/>
        <w:jc w:val="both"/>
      </w:pPr>
      <w:r>
        <w:t xml:space="preserve">If there is a delay between receipt of the Request for TIA and the Request for TIA being effective, it may be necessary for </w:t>
      </w:r>
      <w:r w:rsidRPr="008931DD" w:rsidR="008931DD">
        <w:t>The Company</w:t>
      </w:r>
      <w:r>
        <w:t xml:space="preserve"> to provide the Affected Parties with revised and updated TIA planning assumptions.</w:t>
      </w:r>
    </w:p>
    <w:p w:rsidR="00131E5A" w:rsidP="00852D53" w:rsidRDefault="008931DD" w14:paraId="61AC88DD" w14:textId="2C2EB3C1">
      <w:pPr>
        <w:pStyle w:val="Heading4"/>
        <w:keepLines/>
        <w:tabs>
          <w:tab w:val="clear" w:pos="284"/>
          <w:tab w:val="num" w:pos="142"/>
          <w:tab w:val="left" w:pos="993"/>
        </w:tabs>
        <w:ind w:left="993" w:hanging="851"/>
        <w:jc w:val="both"/>
      </w:pPr>
      <w:r w:rsidRPr="008931DD">
        <w:t>The Company</w:t>
      </w:r>
      <w:r w:rsidR="00131E5A">
        <w:t xml:space="preserve"> may change, or Affected Parties may request a change to, the TIA planning assumptions.</w:t>
      </w:r>
    </w:p>
    <w:p w:rsidR="0086056F" w:rsidP="00852D53" w:rsidRDefault="008931DD" w14:paraId="691A0631" w14:textId="3325A488">
      <w:pPr>
        <w:pStyle w:val="Heading3"/>
        <w:keepLines/>
        <w:tabs>
          <w:tab w:val="clear" w:pos="0"/>
          <w:tab w:val="num" w:pos="851"/>
        </w:tabs>
        <w:ind w:left="851" w:hanging="851"/>
        <w:rPr>
          <w:b/>
        </w:rPr>
      </w:pPr>
      <w:r w:rsidRPr="008931DD">
        <w:rPr>
          <w:b/>
        </w:rPr>
        <w:t>The Company</w:t>
      </w:r>
      <w:r>
        <w:rPr>
          <w:b/>
        </w:rPr>
        <w:t xml:space="preserve"> </w:t>
      </w:r>
      <w:r w:rsidR="0086056F">
        <w:rPr>
          <w:b/>
        </w:rPr>
        <w:t>and the Affected TOs create GB models</w:t>
      </w:r>
    </w:p>
    <w:p w:rsidR="0086056F" w:rsidP="00852D53" w:rsidRDefault="008931DD" w14:paraId="266C72AC" w14:textId="36AB32B7">
      <w:pPr>
        <w:pStyle w:val="Heading4"/>
        <w:keepLines/>
        <w:tabs>
          <w:tab w:val="num" w:pos="1134"/>
        </w:tabs>
        <w:ind w:left="993" w:hanging="851"/>
        <w:jc w:val="both"/>
      </w:pPr>
      <w:r w:rsidRPr="008931DD">
        <w:t>The Company</w:t>
      </w:r>
      <w:r w:rsidR="0086056F">
        <w:t xml:space="preserve"> and the Affected TOs shall, where required for an application each take the TIA planning assumptions provided by </w:t>
      </w:r>
      <w:r w:rsidRPr="008931DD">
        <w:t>The Company</w:t>
      </w:r>
      <w:r w:rsidR="0086056F">
        <w:t xml:space="preserve"> in step </w:t>
      </w:r>
      <w:r w:rsidR="0086056F">
        <w:fldChar w:fldCharType="begin"/>
      </w:r>
      <w:r w:rsidR="0086056F">
        <w:instrText xml:space="preserve"> REF _Ref90716399 \r \h  \* MERGEFORMAT </w:instrText>
      </w:r>
      <w:r w:rsidR="0086056F">
        <w:fldChar w:fldCharType="separate"/>
      </w:r>
      <w:ins w:author="Tammy Meek (NESO)" w:date="2025-06-05T17:28:00Z" w16du:dateUtc="2025-06-05T16:28:00Z" w:id="60">
        <w:r w:rsidR="00DF19E9">
          <w:rPr>
            <w:b/>
            <w:bCs/>
            <w:lang w:val="en-US"/>
          </w:rPr>
          <w:t xml:space="preserve">Error! Reference </w:t>
        </w:r>
        <w:proofErr w:type="gramStart"/>
        <w:r w:rsidR="00DF19E9">
          <w:rPr>
            <w:b/>
            <w:bCs/>
            <w:lang w:val="en-US"/>
          </w:rPr>
          <w:t>source</w:t>
        </w:r>
        <w:proofErr w:type="gramEnd"/>
        <w:r w:rsidR="00DF19E9">
          <w:rPr>
            <w:b/>
            <w:bCs/>
            <w:lang w:val="en-US"/>
          </w:rPr>
          <w:t xml:space="preserve"> not found.</w:t>
        </w:r>
      </w:ins>
      <w:del w:author="Tammy Meek (NESO)" w:date="2025-06-05T17:28:00Z" w16du:dateUtc="2025-06-05T16:28:00Z" w:id="61">
        <w:r w:rsidDel="00DF19E9" w:rsidR="00852D53">
          <w:fldChar w:fldCharType="begin"/>
        </w:r>
        <w:r w:rsidDel="00DF19E9" w:rsidR="00852D53">
          <w:delInstrText xml:space="preserve"> REF _Ref198892383 \r \h </w:delInstrText>
        </w:r>
        <w:r w:rsidDel="00DF19E9" w:rsidR="00852D53">
          <w:fldChar w:fldCharType="separate"/>
        </w:r>
        <w:r w:rsidDel="00DF19E9" w:rsidR="00852D53">
          <w:delText>4.2.10</w:delText>
        </w:r>
        <w:r w:rsidDel="00DF19E9" w:rsidR="00852D53">
          <w:fldChar w:fldCharType="end"/>
        </w:r>
      </w:del>
      <w:r w:rsidR="0086056F">
        <w:fldChar w:fldCharType="end"/>
      </w:r>
      <w:r w:rsidR="0086056F">
        <w:t>, together with the relevant network models and create a series of consistent National Electricity Transmission System models in accordance with STCP 22-1 Production of Models for National Electricity Transmission System Planning.</w:t>
      </w:r>
    </w:p>
    <w:p w:rsidR="0086056F" w:rsidP="00852D53" w:rsidRDefault="0086056F" w14:paraId="29780767" w14:textId="65296BE5">
      <w:pPr>
        <w:pStyle w:val="Heading3"/>
        <w:keepLines/>
        <w:tabs>
          <w:tab w:val="clear" w:pos="0"/>
          <w:tab w:val="num" w:pos="851"/>
        </w:tabs>
        <w:ind w:left="851" w:hanging="851"/>
        <w:rPr>
          <w:b/>
        </w:rPr>
      </w:pPr>
      <w:r>
        <w:rPr>
          <w:b/>
        </w:rPr>
        <w:t xml:space="preserve">The Affected TOs assess the impact of </w:t>
      </w:r>
      <w:r w:rsidR="008931DD">
        <w:rPr>
          <w:b/>
        </w:rPr>
        <w:t>The Company</w:t>
      </w:r>
      <w:r>
        <w:rPr>
          <w:b/>
        </w:rPr>
        <w:t xml:space="preserve"> Request for a TIA</w:t>
      </w:r>
    </w:p>
    <w:p w:rsidR="0086056F" w:rsidP="004F0124" w:rsidRDefault="0086056F" w14:paraId="7CC0C8DD" w14:textId="579F6ACF">
      <w:pPr>
        <w:pStyle w:val="Heading4"/>
        <w:keepLines/>
        <w:tabs>
          <w:tab w:val="clear" w:pos="284"/>
          <w:tab w:val="num" w:pos="709"/>
        </w:tabs>
        <w:ind w:left="993" w:hanging="851"/>
        <w:jc w:val="both"/>
      </w:pPr>
      <w:r>
        <w:t xml:space="preserve">The Affected TOs shall assess the impact of </w:t>
      </w:r>
      <w:r w:rsidR="008931DD">
        <w:t>The Company</w:t>
      </w:r>
      <w:r>
        <w:t xml:space="preserve"> Request for a TIA on their respective Transmission System.  </w:t>
      </w:r>
    </w:p>
    <w:p w:rsidR="0086056F" w:rsidP="009E3211" w:rsidRDefault="008931DD" w14:paraId="0AE6CD4F" w14:textId="49742AD7">
      <w:pPr>
        <w:pStyle w:val="Heading3"/>
        <w:keepLines/>
        <w:tabs>
          <w:tab w:val="clear" w:pos="0"/>
          <w:tab w:val="num" w:pos="851"/>
        </w:tabs>
        <w:ind w:left="851" w:hanging="851"/>
        <w:rPr>
          <w:b/>
        </w:rPr>
      </w:pPr>
      <w:r w:rsidRPr="008931DD">
        <w:rPr>
          <w:b/>
        </w:rPr>
        <w:t>The Company</w:t>
      </w:r>
      <w:r w:rsidR="0086056F">
        <w:rPr>
          <w:b/>
        </w:rPr>
        <w:t xml:space="preserve"> is provided with TO Construction offers </w:t>
      </w:r>
    </w:p>
    <w:p w:rsidR="0086056F" w:rsidP="009E3211" w:rsidRDefault="0086056F" w14:paraId="535F0F76" w14:textId="1622D89A">
      <w:pPr>
        <w:pStyle w:val="Heading4"/>
        <w:keepLines/>
        <w:tabs>
          <w:tab w:val="num" w:pos="709"/>
        </w:tabs>
        <w:ind w:left="1134" w:hanging="992"/>
        <w:jc w:val="both"/>
      </w:pPr>
      <w:r>
        <w:t>Eac</w:t>
      </w:r>
      <w:r w:rsidR="00E37A97">
        <w:t>h</w:t>
      </w:r>
      <w:r w:rsidRPr="00E37A97" w:rsidR="00E37A97">
        <w:t xml:space="preserve"> Affected TO shall submit to The Company the Construction offer resulting from their assessment </w:t>
      </w:r>
      <w:r w:rsidR="00204151">
        <w:t>via a</w:t>
      </w:r>
      <w:r w:rsidRPr="00E37A97" w:rsidR="00E37A97">
        <w:t xml:space="preserve"> Designated Information Exchange System. The </w:t>
      </w:r>
      <w:proofErr w:type="gramStart"/>
      <w:r w:rsidRPr="00E37A97" w:rsidR="00E37A97">
        <w:t>timescales</w:t>
      </w:r>
      <w:proofErr w:type="gramEnd"/>
      <w:r w:rsidRPr="00E37A97" w:rsidR="00E37A97">
        <w:t xml:space="preserve"> of the submission is within 2 months for a draft and 2 months and 14 days for a final offer.</w:t>
      </w:r>
    </w:p>
    <w:p w:rsidR="0086056F" w:rsidP="004F0124" w:rsidRDefault="0086056F" w14:paraId="00E111D0" w14:textId="77777777">
      <w:pPr>
        <w:pStyle w:val="Heading4"/>
        <w:keepLines/>
        <w:tabs>
          <w:tab w:val="num" w:pos="1134"/>
        </w:tabs>
        <w:ind w:left="1134" w:hanging="992"/>
        <w:jc w:val="both"/>
      </w:pPr>
      <w:r>
        <w:t xml:space="preserve">Each affected </w:t>
      </w:r>
      <w:proofErr w:type="gramStart"/>
      <w:r>
        <w:t>TO should</w:t>
      </w:r>
      <w:proofErr w:type="gramEnd"/>
      <w:r>
        <w:t xml:space="preserve"> specify whether Transmission Construction Works are to be undertaken in respect of the TIA Project.</w:t>
      </w:r>
    </w:p>
    <w:p w:rsidR="0086056F" w:rsidP="004F0124" w:rsidRDefault="0086056F" w14:paraId="55751A46" w14:textId="77777777">
      <w:pPr>
        <w:pStyle w:val="Heading4"/>
        <w:keepLines/>
        <w:tabs>
          <w:tab w:val="num" w:pos="1134"/>
        </w:tabs>
        <w:ind w:left="993" w:hanging="851"/>
        <w:jc w:val="both"/>
      </w:pPr>
      <w:r>
        <w:t xml:space="preserve">Where the TO specifies that Transmission Construction Works would not be required, the </w:t>
      </w:r>
      <w:proofErr w:type="gramStart"/>
      <w:r>
        <w:t>TO should</w:t>
      </w:r>
      <w:proofErr w:type="gramEnd"/>
      <w:r>
        <w:t xml:space="preserve"> specify </w:t>
      </w:r>
      <w:proofErr w:type="gramStart"/>
      <w:r>
        <w:t>whether or not</w:t>
      </w:r>
      <w:proofErr w:type="gramEnd"/>
      <w:r>
        <w:t xml:space="preserve">, in planning and developing its Transmission System, the TO has assumed that any </w:t>
      </w:r>
      <w:proofErr w:type="gramStart"/>
      <w:r>
        <w:t>Site Specific</w:t>
      </w:r>
      <w:proofErr w:type="gramEnd"/>
      <w:r>
        <w:t xml:space="preserve"> Requirements will apply, and details of any such requirements.</w:t>
      </w:r>
    </w:p>
    <w:p w:rsidR="00901382" w:rsidP="004F0124" w:rsidRDefault="008931DD" w14:paraId="59928230" w14:textId="1A4122CA">
      <w:pPr>
        <w:pStyle w:val="Heading3"/>
        <w:keepLines/>
        <w:tabs>
          <w:tab w:val="clear" w:pos="0"/>
          <w:tab w:val="num" w:pos="851"/>
        </w:tabs>
        <w:ind w:left="851" w:hanging="851"/>
        <w:rPr>
          <w:b/>
        </w:rPr>
      </w:pPr>
      <w:r w:rsidRPr="008931DD">
        <w:rPr>
          <w:b/>
        </w:rPr>
        <w:t>The Company</w:t>
      </w:r>
      <w:r w:rsidR="00901382">
        <w:rPr>
          <w:b/>
        </w:rPr>
        <w:t xml:space="preserve"> notifies the </w:t>
      </w:r>
      <w:r w:rsidRPr="0087569E" w:rsidR="00901382">
        <w:rPr>
          <w:b/>
          <w:bCs/>
        </w:rPr>
        <w:t>DNO</w:t>
      </w:r>
    </w:p>
    <w:p w:rsidR="00901382" w:rsidP="004F0124" w:rsidRDefault="008931DD" w14:paraId="649954DC" w14:textId="35ADE8FA">
      <w:pPr>
        <w:pStyle w:val="Heading4"/>
        <w:keepLines/>
        <w:tabs>
          <w:tab w:val="num" w:pos="1134"/>
        </w:tabs>
        <w:ind w:left="993" w:hanging="851"/>
        <w:jc w:val="both"/>
      </w:pPr>
      <w:r w:rsidRPr="008931DD">
        <w:t>The Company</w:t>
      </w:r>
      <w:r w:rsidR="00901382">
        <w:t xml:space="preserve"> shall notify the DNO of the outcome of the Request for a TIA within 3 months of when the fee was cleared and the application deemed technically effective.</w:t>
      </w:r>
    </w:p>
    <w:p w:rsidR="004506CA" w:rsidP="009B58C5" w:rsidRDefault="005A47C7" w14:paraId="44747057" w14:textId="75FF9938">
      <w:pPr>
        <w:pStyle w:val="Heading2"/>
        <w:keepNext/>
        <w:keepLines/>
        <w:numPr>
          <w:ilvl w:val="0"/>
          <w:numId w:val="0"/>
        </w:numPr>
        <w:rPr>
          <w:sz w:val="28"/>
        </w:rPr>
      </w:pPr>
      <w:r>
        <w:br w:type="page"/>
      </w:r>
      <w:r w:rsidDel="009B58C5" w:rsidR="009B58C5">
        <w:rPr>
          <w:sz w:val="28"/>
        </w:rPr>
        <w:t xml:space="preserve"> </w:t>
      </w:r>
      <w:r w:rsidR="00741B0E">
        <w:rPr>
          <w:sz w:val="28"/>
        </w:rPr>
        <w:t>A</w:t>
      </w:r>
      <w:r w:rsidR="004506CA">
        <w:rPr>
          <w:sz w:val="28"/>
        </w:rPr>
        <w:t xml:space="preserve">ppendix B: </w:t>
      </w:r>
      <w:r w:rsidR="007F6915">
        <w:rPr>
          <w:sz w:val="28"/>
        </w:rPr>
        <w:t>Scheme</w:t>
      </w:r>
      <w:r w:rsidR="004506CA">
        <w:rPr>
          <w:sz w:val="28"/>
        </w:rPr>
        <w:t xml:space="preserve"> Briefing Note</w:t>
      </w:r>
    </w:p>
    <w:tbl>
      <w:tblPr>
        <w:tblW w:w="5000" w:type="pct"/>
        <w:tblCellMar>
          <w:left w:w="0" w:type="dxa"/>
          <w:right w:w="0" w:type="dxa"/>
        </w:tblCellMar>
        <w:tblLook w:val="04A0" w:firstRow="1" w:lastRow="0" w:firstColumn="1" w:lastColumn="0" w:noHBand="0" w:noVBand="1"/>
      </w:tblPr>
      <w:tblGrid>
        <w:gridCol w:w="4693"/>
        <w:gridCol w:w="3428"/>
      </w:tblGrid>
      <w:tr w:rsidR="001657A2" w:rsidTr="00B767A7" w14:paraId="36CB7855" w14:textId="77777777">
        <w:trPr>
          <w:trHeight w:val="310"/>
        </w:trPr>
        <w:tc>
          <w:tcPr>
            <w:tcW w:w="5000" w:type="pct"/>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3521C" w:rsidP="009E3211" w:rsidRDefault="00D3521C" w14:paraId="4206911F" w14:textId="77777777">
            <w:pPr>
              <w:keepNext/>
              <w:keepLines/>
              <w:spacing w:after="0"/>
              <w:jc w:val="center"/>
              <w:rPr>
                <w:rFonts w:ascii="Calibri" w:hAnsi="Calibri" w:cs="Calibri"/>
                <w:b/>
                <w:bCs/>
                <w:color w:val="000000"/>
              </w:rPr>
            </w:pPr>
          </w:p>
          <w:tbl>
            <w:tblPr>
              <w:tblW w:w="8091" w:type="dxa"/>
              <w:tblLook w:val="04A0" w:firstRow="1" w:lastRow="0" w:firstColumn="1" w:lastColumn="0" w:noHBand="0" w:noVBand="1"/>
            </w:tblPr>
            <w:tblGrid>
              <w:gridCol w:w="4203"/>
              <w:gridCol w:w="3888"/>
            </w:tblGrid>
            <w:tr w:rsidRPr="001E1672" w:rsidR="004A22D4" w:rsidTr="00953C97" w14:paraId="70074757" w14:textId="77777777">
              <w:trPr>
                <w:trHeight w:val="360"/>
              </w:trPr>
              <w:tc>
                <w:tcPr>
                  <w:tcW w:w="4203" w:type="dxa"/>
                  <w:tcBorders>
                    <w:top w:val="nil"/>
                    <w:left w:val="nil"/>
                    <w:bottom w:val="nil"/>
                    <w:right w:val="nil"/>
                  </w:tcBorders>
                  <w:shd w:val="clear" w:color="auto" w:fill="auto"/>
                  <w:noWrap/>
                  <w:vAlign w:val="bottom"/>
                  <w:hideMark/>
                </w:tcPr>
                <w:p w:rsidRPr="001E1672" w:rsidR="004A22D4" w:rsidP="009E3211" w:rsidRDefault="008931DD" w14:paraId="079F6610" w14:textId="51F7748D">
                  <w:pPr>
                    <w:keepNext/>
                    <w:keepLines/>
                    <w:spacing w:after="0"/>
                    <w:rPr>
                      <w:rFonts w:cs="Arial"/>
                      <w:b/>
                      <w:bCs/>
                      <w:sz w:val="28"/>
                      <w:szCs w:val="28"/>
                      <w:u w:val="single"/>
                      <w:lang w:eastAsia="en-GB"/>
                    </w:rPr>
                  </w:pPr>
                  <w:bookmarkStart w:name="RANGE!A1:B37" w:id="62"/>
                  <w:r w:rsidRPr="008931DD">
                    <w:rPr>
                      <w:rFonts w:cs="Arial"/>
                      <w:b/>
                      <w:bCs/>
                      <w:sz w:val="28"/>
                      <w:szCs w:val="28"/>
                      <w:u w:val="single"/>
                      <w:lang w:eastAsia="en-GB"/>
                    </w:rPr>
                    <w:t>The Company</w:t>
                  </w:r>
                  <w:r w:rsidRPr="001E1672" w:rsidR="004A22D4">
                    <w:rPr>
                      <w:rFonts w:cs="Arial"/>
                      <w:b/>
                      <w:bCs/>
                      <w:sz w:val="28"/>
                      <w:szCs w:val="28"/>
                      <w:u w:val="single"/>
                      <w:lang w:eastAsia="en-GB"/>
                    </w:rPr>
                    <w:t xml:space="preserve"> DNO Application  </w:t>
                  </w:r>
                  <w:bookmarkEnd w:id="62"/>
                </w:p>
              </w:tc>
              <w:tc>
                <w:tcPr>
                  <w:tcW w:w="3888" w:type="dxa"/>
                  <w:tcBorders>
                    <w:top w:val="nil"/>
                    <w:left w:val="nil"/>
                    <w:bottom w:val="nil"/>
                    <w:right w:val="nil"/>
                  </w:tcBorders>
                  <w:shd w:val="clear" w:color="auto" w:fill="auto"/>
                  <w:noWrap/>
                  <w:vAlign w:val="bottom"/>
                  <w:hideMark/>
                </w:tcPr>
                <w:p w:rsidRPr="001E1672" w:rsidR="004A22D4" w:rsidP="009E3211" w:rsidRDefault="004A22D4" w14:paraId="091B1BD4" w14:textId="77777777">
                  <w:pPr>
                    <w:keepNext/>
                    <w:keepLines/>
                    <w:spacing w:after="0"/>
                    <w:rPr>
                      <w:rFonts w:cs="Arial"/>
                      <w:b/>
                      <w:bCs/>
                      <w:sz w:val="28"/>
                      <w:szCs w:val="28"/>
                      <w:u w:val="single"/>
                      <w:lang w:eastAsia="en-GB"/>
                    </w:rPr>
                  </w:pPr>
                </w:p>
              </w:tc>
            </w:tr>
            <w:tr w:rsidRPr="001E1672" w:rsidR="004A22D4" w:rsidTr="00953C97" w14:paraId="046D70A9" w14:textId="77777777">
              <w:trPr>
                <w:trHeight w:val="360"/>
              </w:trPr>
              <w:tc>
                <w:tcPr>
                  <w:tcW w:w="4203" w:type="dxa"/>
                  <w:tcBorders>
                    <w:top w:val="nil"/>
                    <w:left w:val="nil"/>
                    <w:bottom w:val="nil"/>
                    <w:right w:val="nil"/>
                  </w:tcBorders>
                  <w:shd w:val="clear" w:color="auto" w:fill="auto"/>
                  <w:noWrap/>
                  <w:vAlign w:val="bottom"/>
                  <w:hideMark/>
                </w:tcPr>
                <w:p w:rsidRPr="001E1672" w:rsidR="004A22D4" w:rsidP="009E3211" w:rsidRDefault="004A22D4" w14:paraId="6248BEB4" w14:textId="77777777">
                  <w:pPr>
                    <w:keepNext/>
                    <w:keepLines/>
                    <w:spacing w:after="0"/>
                    <w:rPr>
                      <w:rFonts w:ascii="Times New Roman" w:hAnsi="Times New Roman"/>
                      <w:lang w:eastAsia="en-GB"/>
                    </w:rPr>
                  </w:pPr>
                </w:p>
              </w:tc>
              <w:tc>
                <w:tcPr>
                  <w:tcW w:w="3888" w:type="dxa"/>
                  <w:tcBorders>
                    <w:top w:val="nil"/>
                    <w:left w:val="nil"/>
                    <w:bottom w:val="nil"/>
                    <w:right w:val="nil"/>
                  </w:tcBorders>
                  <w:shd w:val="clear" w:color="auto" w:fill="auto"/>
                  <w:noWrap/>
                  <w:vAlign w:val="bottom"/>
                  <w:hideMark/>
                </w:tcPr>
                <w:p w:rsidRPr="001E1672" w:rsidR="004A22D4" w:rsidP="009E3211" w:rsidRDefault="004A22D4" w14:paraId="1BC8E106" w14:textId="77777777">
                  <w:pPr>
                    <w:keepNext/>
                    <w:keepLines/>
                    <w:spacing w:after="0"/>
                    <w:rPr>
                      <w:rFonts w:ascii="Times New Roman" w:hAnsi="Times New Roman"/>
                      <w:lang w:eastAsia="en-GB"/>
                    </w:rPr>
                  </w:pPr>
                </w:p>
              </w:tc>
            </w:tr>
            <w:tr w:rsidRPr="001E1672" w:rsidR="004A22D4" w:rsidTr="00953C97" w14:paraId="717126D6" w14:textId="77777777">
              <w:trPr>
                <w:trHeight w:val="360"/>
              </w:trPr>
              <w:tc>
                <w:tcPr>
                  <w:tcW w:w="8091" w:type="dxa"/>
                  <w:gridSpan w:val="2"/>
                  <w:tcBorders>
                    <w:top w:val="nil"/>
                    <w:left w:val="nil"/>
                    <w:bottom w:val="nil"/>
                    <w:right w:val="nil"/>
                  </w:tcBorders>
                  <w:shd w:val="clear" w:color="auto" w:fill="auto"/>
                  <w:noWrap/>
                  <w:vAlign w:val="bottom"/>
                  <w:hideMark/>
                </w:tcPr>
                <w:p w:rsidRPr="001E1672" w:rsidR="004A22D4" w:rsidP="009E3211" w:rsidRDefault="004A22D4" w14:paraId="7587AFD3" w14:textId="19B9F8EF">
                  <w:pPr>
                    <w:keepNext/>
                    <w:keepLines/>
                    <w:spacing w:after="0"/>
                    <w:rPr>
                      <w:rFonts w:cs="Arial"/>
                      <w:b/>
                      <w:bCs/>
                      <w:sz w:val="28"/>
                      <w:szCs w:val="28"/>
                      <w:u w:val="single"/>
                      <w:lang w:eastAsia="en-GB"/>
                    </w:rPr>
                  </w:pPr>
                  <w:r w:rsidRPr="001E1672">
                    <w:rPr>
                      <w:rFonts w:cs="Arial"/>
                      <w:b/>
                      <w:bCs/>
                      <w:sz w:val="28"/>
                      <w:szCs w:val="28"/>
                      <w:u w:val="single"/>
                      <w:lang w:eastAsia="en-GB"/>
                    </w:rPr>
                    <w:t xml:space="preserve">For </w:t>
                  </w:r>
                  <w:r w:rsidR="003A1D32">
                    <w:rPr>
                      <w:rFonts w:cs="Arial"/>
                      <w:b/>
                      <w:bCs/>
                      <w:sz w:val="28"/>
                      <w:szCs w:val="28"/>
                      <w:u w:val="single"/>
                      <w:lang w:eastAsia="en-GB"/>
                    </w:rPr>
                    <w:t>Transmission Evaluation</w:t>
                  </w:r>
                  <w:r w:rsidRPr="001E1672" w:rsidR="003A1D32">
                    <w:rPr>
                      <w:rFonts w:cs="Arial"/>
                      <w:b/>
                      <w:bCs/>
                      <w:sz w:val="28"/>
                      <w:szCs w:val="28"/>
                      <w:u w:val="single"/>
                      <w:lang w:eastAsia="en-GB"/>
                    </w:rPr>
                    <w:t xml:space="preserve"> Applications</w:t>
                  </w:r>
                  <w:r w:rsidR="003A1D32">
                    <w:rPr>
                      <w:rFonts w:cs="Arial"/>
                      <w:b/>
                      <w:bCs/>
                      <w:sz w:val="28"/>
                      <w:szCs w:val="28"/>
                      <w:u w:val="single"/>
                      <w:lang w:eastAsia="en-GB"/>
                    </w:rPr>
                    <w:t xml:space="preserve"> and Transmission Impact Assessment </w:t>
                  </w:r>
                  <w:r w:rsidRPr="001E1672" w:rsidR="003A1D32">
                    <w:rPr>
                      <w:rFonts w:cs="Arial"/>
                      <w:b/>
                      <w:bCs/>
                      <w:sz w:val="28"/>
                      <w:szCs w:val="28"/>
                      <w:u w:val="single"/>
                      <w:lang w:eastAsia="en-GB"/>
                    </w:rPr>
                    <w:t>Applications</w:t>
                  </w:r>
                </w:p>
              </w:tc>
            </w:tr>
            <w:tr w:rsidRPr="001E1672" w:rsidR="004A22D4" w:rsidTr="00953C97" w14:paraId="73081EF0" w14:textId="77777777">
              <w:trPr>
                <w:trHeight w:val="350"/>
              </w:trPr>
              <w:tc>
                <w:tcPr>
                  <w:tcW w:w="4203" w:type="dxa"/>
                  <w:tcBorders>
                    <w:top w:val="nil"/>
                    <w:left w:val="nil"/>
                    <w:bottom w:val="nil"/>
                    <w:right w:val="nil"/>
                  </w:tcBorders>
                  <w:shd w:val="clear" w:color="auto" w:fill="auto"/>
                  <w:noWrap/>
                  <w:vAlign w:val="bottom"/>
                  <w:hideMark/>
                </w:tcPr>
                <w:p w:rsidRPr="001E1672" w:rsidR="004A22D4" w:rsidP="009E3211" w:rsidRDefault="004A22D4" w14:paraId="1CEBE33E" w14:textId="77777777">
                  <w:pPr>
                    <w:keepNext/>
                    <w:keepLines/>
                    <w:spacing w:after="0"/>
                    <w:rPr>
                      <w:rFonts w:cs="Arial"/>
                      <w:b/>
                      <w:bCs/>
                      <w:sz w:val="28"/>
                      <w:szCs w:val="28"/>
                      <w:u w:val="single"/>
                      <w:lang w:eastAsia="en-GB"/>
                    </w:rPr>
                  </w:pPr>
                </w:p>
              </w:tc>
              <w:tc>
                <w:tcPr>
                  <w:tcW w:w="3888" w:type="dxa"/>
                  <w:tcBorders>
                    <w:top w:val="nil"/>
                    <w:left w:val="nil"/>
                    <w:bottom w:val="nil"/>
                    <w:right w:val="nil"/>
                  </w:tcBorders>
                  <w:shd w:val="clear" w:color="auto" w:fill="auto"/>
                  <w:noWrap/>
                  <w:vAlign w:val="bottom"/>
                  <w:hideMark/>
                </w:tcPr>
                <w:p w:rsidRPr="001E1672" w:rsidR="004A22D4" w:rsidP="009E3211" w:rsidRDefault="004A22D4" w14:paraId="207992F9" w14:textId="77777777">
                  <w:pPr>
                    <w:keepNext/>
                    <w:keepLines/>
                    <w:spacing w:after="0"/>
                    <w:rPr>
                      <w:rFonts w:ascii="Times New Roman" w:hAnsi="Times New Roman"/>
                      <w:lang w:eastAsia="en-GB"/>
                    </w:rPr>
                  </w:pPr>
                </w:p>
              </w:tc>
            </w:tr>
            <w:tr w:rsidRPr="001E1672" w:rsidR="004A22D4" w:rsidTr="00953C97" w14:paraId="7CE3372A" w14:textId="77777777">
              <w:trPr>
                <w:trHeight w:val="570"/>
              </w:trPr>
              <w:tc>
                <w:tcPr>
                  <w:tcW w:w="4203" w:type="dxa"/>
                  <w:tcBorders>
                    <w:top w:val="single" w:color="auto" w:sz="4" w:space="0"/>
                    <w:left w:val="single" w:color="auto" w:sz="4" w:space="0"/>
                    <w:bottom w:val="single" w:color="auto" w:sz="4" w:space="0"/>
                    <w:right w:val="single" w:color="auto" w:sz="4" w:space="0"/>
                  </w:tcBorders>
                  <w:shd w:val="clear" w:color="000000" w:fill="92D050"/>
                  <w:noWrap/>
                  <w:vAlign w:val="center"/>
                  <w:hideMark/>
                </w:tcPr>
                <w:p w:rsidRPr="001E1672" w:rsidR="004A22D4" w:rsidP="009E3211" w:rsidRDefault="003A1D32" w14:paraId="1997DE24" w14:textId="0E8FB721">
                  <w:pPr>
                    <w:keepNext/>
                    <w:keepLines/>
                    <w:spacing w:after="0"/>
                    <w:rPr>
                      <w:rFonts w:cs="Arial"/>
                      <w:b/>
                      <w:bCs/>
                      <w:sz w:val="24"/>
                      <w:szCs w:val="24"/>
                      <w:lang w:eastAsia="en-GB"/>
                    </w:rPr>
                  </w:pPr>
                  <w:r>
                    <w:rPr>
                      <w:rFonts w:cs="Arial"/>
                      <w:b/>
                      <w:bCs/>
                      <w:sz w:val="24"/>
                      <w:szCs w:val="24"/>
                      <w:lang w:eastAsia="en-GB"/>
                    </w:rPr>
                    <w:t>Application Type</w:t>
                  </w:r>
                </w:p>
              </w:tc>
              <w:tc>
                <w:tcPr>
                  <w:tcW w:w="3888" w:type="dxa"/>
                  <w:tcBorders>
                    <w:top w:val="single" w:color="auto" w:sz="4" w:space="0"/>
                    <w:left w:val="nil"/>
                    <w:bottom w:val="single" w:color="auto" w:sz="4" w:space="0"/>
                    <w:right w:val="single" w:color="auto" w:sz="4" w:space="0"/>
                  </w:tcBorders>
                  <w:shd w:val="clear" w:color="000000" w:fill="92D050"/>
                  <w:noWrap/>
                  <w:vAlign w:val="center"/>
                  <w:hideMark/>
                </w:tcPr>
                <w:p w:rsidRPr="001E1672" w:rsidR="004A22D4" w:rsidP="009E3211" w:rsidRDefault="006A4472" w14:paraId="7231D5C7" w14:textId="1FE63331">
                  <w:pPr>
                    <w:keepNext/>
                    <w:keepLines/>
                    <w:spacing w:after="0"/>
                    <w:rPr>
                      <w:rFonts w:cs="Arial"/>
                      <w:b/>
                      <w:bCs/>
                      <w:sz w:val="24"/>
                      <w:szCs w:val="24"/>
                      <w:lang w:eastAsia="en-GB"/>
                    </w:rPr>
                  </w:pPr>
                  <w:r w:rsidRPr="009E3211">
                    <w:rPr>
                      <w:rFonts w:cs="Arial"/>
                      <w:b/>
                      <w:bCs/>
                      <w:sz w:val="24"/>
                      <w:szCs w:val="24"/>
                      <w:lang w:eastAsia="en-GB"/>
                    </w:rPr>
                    <w:t>Transmission Evaluation / TIA</w:t>
                  </w:r>
                </w:p>
              </w:tc>
            </w:tr>
            <w:tr w:rsidRPr="001E1672" w:rsidR="00953C97" w:rsidTr="00953C97" w14:paraId="4E23AEE3"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953C97" w:rsidP="009E3211" w:rsidRDefault="00953C97" w14:paraId="33C83A79" w14:textId="5D4699B1">
                  <w:pPr>
                    <w:keepNext/>
                    <w:keepLines/>
                    <w:spacing w:after="0"/>
                    <w:rPr>
                      <w:rFonts w:cs="Arial"/>
                      <w:b/>
                      <w:bCs/>
                      <w:sz w:val="24"/>
                      <w:szCs w:val="24"/>
                      <w:lang w:eastAsia="en-GB"/>
                    </w:rPr>
                  </w:pPr>
                  <w:r>
                    <w:rPr>
                      <w:rFonts w:cs="Arial"/>
                      <w:b/>
                      <w:bCs/>
                      <w:sz w:val="24"/>
                      <w:szCs w:val="24"/>
                      <w:lang w:eastAsia="en-GB"/>
                    </w:rPr>
                    <w:t>1.</w:t>
                  </w:r>
                  <w:r w:rsidRPr="00202635">
                    <w:rPr>
                      <w:rFonts w:cs="Arial"/>
                      <w:b/>
                      <w:bCs/>
                      <w:sz w:val="24"/>
                      <w:szCs w:val="24"/>
                      <w:lang w:eastAsia="en-GB"/>
                    </w:rPr>
                    <w:t>CCM</w:t>
                  </w:r>
                  <w:r w:rsidRPr="00BF7650">
                    <w:rPr>
                      <w:rFonts w:cs="Arial"/>
                      <w:b/>
                      <w:sz w:val="24"/>
                      <w:szCs w:val="24"/>
                      <w:lang w:eastAsia="en-GB"/>
                    </w:rPr>
                    <w:t xml:space="preserve"> Name</w:t>
                  </w:r>
                </w:p>
              </w:tc>
              <w:tc>
                <w:tcPr>
                  <w:tcW w:w="3888" w:type="dxa"/>
                  <w:tcBorders>
                    <w:top w:val="nil"/>
                    <w:left w:val="nil"/>
                    <w:bottom w:val="single" w:color="auto" w:sz="4" w:space="0"/>
                    <w:right w:val="single" w:color="auto" w:sz="4" w:space="0"/>
                  </w:tcBorders>
                  <w:shd w:val="clear" w:color="auto" w:fill="auto"/>
                  <w:noWrap/>
                  <w:vAlign w:val="center"/>
                  <w:hideMark/>
                </w:tcPr>
                <w:p w:rsidRPr="001E1672" w:rsidR="00953C97" w:rsidP="009E3211" w:rsidRDefault="00953C97" w14:paraId="2378034F" w14:textId="77777777">
                  <w:pPr>
                    <w:keepNext/>
                    <w:keepLines/>
                    <w:spacing w:after="0"/>
                    <w:rPr>
                      <w:rFonts w:cs="Arial"/>
                      <w:lang w:eastAsia="en-GB"/>
                    </w:rPr>
                  </w:pPr>
                  <w:r w:rsidRPr="001E1672">
                    <w:rPr>
                      <w:rFonts w:cs="Arial"/>
                      <w:lang w:eastAsia="en-GB"/>
                    </w:rPr>
                    <w:t> </w:t>
                  </w:r>
                </w:p>
              </w:tc>
            </w:tr>
            <w:tr w:rsidRPr="001E1672" w:rsidR="00953C97" w:rsidTr="00953C97" w14:paraId="026EDE97"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953C97" w:rsidP="009E3211" w:rsidRDefault="00953C97" w14:paraId="49F9155A" w14:textId="788312A9">
                  <w:pPr>
                    <w:keepNext/>
                    <w:keepLines/>
                    <w:spacing w:after="0"/>
                    <w:rPr>
                      <w:rFonts w:cs="Arial"/>
                      <w:b/>
                      <w:bCs/>
                      <w:sz w:val="24"/>
                      <w:szCs w:val="24"/>
                      <w:lang w:eastAsia="en-GB"/>
                    </w:rPr>
                  </w:pPr>
                  <w:r>
                    <w:rPr>
                      <w:rFonts w:cs="Arial"/>
                      <w:b/>
                      <w:bCs/>
                      <w:sz w:val="24"/>
                      <w:szCs w:val="24"/>
                      <w:lang w:eastAsia="en-GB"/>
                    </w:rPr>
                    <w:t>2.</w:t>
                  </w:r>
                  <w:r w:rsidRPr="001E1672">
                    <w:rPr>
                      <w:rFonts w:cs="Arial"/>
                      <w:b/>
                      <w:bCs/>
                      <w:sz w:val="24"/>
                      <w:szCs w:val="24"/>
                      <w:lang w:eastAsia="en-GB"/>
                    </w:rPr>
                    <w:t>C</w:t>
                  </w:r>
                  <w:r>
                    <w:rPr>
                      <w:rFonts w:cs="Arial"/>
                      <w:b/>
                      <w:bCs/>
                      <w:sz w:val="24"/>
                      <w:szCs w:val="24"/>
                      <w:lang w:eastAsia="en-GB"/>
                    </w:rPr>
                    <w:t>C</w:t>
                  </w:r>
                  <w:r w:rsidRPr="001E1672">
                    <w:rPr>
                      <w:rFonts w:cs="Arial"/>
                      <w:b/>
                      <w:bCs/>
                      <w:sz w:val="24"/>
                      <w:szCs w:val="24"/>
                      <w:lang w:eastAsia="en-GB"/>
                    </w:rPr>
                    <w:t>M Telephone Number</w:t>
                  </w:r>
                </w:p>
              </w:tc>
              <w:tc>
                <w:tcPr>
                  <w:tcW w:w="3888" w:type="dxa"/>
                  <w:tcBorders>
                    <w:top w:val="nil"/>
                    <w:left w:val="nil"/>
                    <w:bottom w:val="single" w:color="auto" w:sz="4" w:space="0"/>
                    <w:right w:val="single" w:color="auto" w:sz="4" w:space="0"/>
                  </w:tcBorders>
                  <w:shd w:val="clear" w:color="auto" w:fill="auto"/>
                  <w:vAlign w:val="center"/>
                  <w:hideMark/>
                </w:tcPr>
                <w:p w:rsidRPr="001E1672" w:rsidR="00953C97" w:rsidP="009E3211" w:rsidRDefault="00953C97" w14:paraId="73B50432" w14:textId="576FC4CB">
                  <w:pPr>
                    <w:keepNext/>
                    <w:keepLines/>
                    <w:spacing w:after="0"/>
                    <w:jc w:val="center"/>
                    <w:rPr>
                      <w:rFonts w:cs="Arial"/>
                      <w:lang w:eastAsia="en-GB"/>
                    </w:rPr>
                  </w:pPr>
                </w:p>
              </w:tc>
            </w:tr>
            <w:tr w:rsidRPr="001E1672" w:rsidR="004A22D4" w:rsidTr="009E3211" w14:paraId="333BAC02"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953C97" w14:paraId="3C0F8E65" w14:textId="1AA8F40A">
                  <w:pPr>
                    <w:keepNext/>
                    <w:keepLines/>
                    <w:spacing w:after="0"/>
                    <w:rPr>
                      <w:rFonts w:cs="Arial"/>
                      <w:b/>
                      <w:bCs/>
                      <w:sz w:val="24"/>
                      <w:szCs w:val="24"/>
                      <w:lang w:eastAsia="en-GB"/>
                    </w:rPr>
                  </w:pPr>
                  <w:r>
                    <w:rPr>
                      <w:rFonts w:cs="Arial"/>
                      <w:b/>
                      <w:bCs/>
                      <w:sz w:val="24"/>
                      <w:szCs w:val="24"/>
                      <w:lang w:eastAsia="en-GB"/>
                    </w:rPr>
                    <w:t xml:space="preserve">3. </w:t>
                  </w:r>
                  <w:r w:rsidRPr="001E1672" w:rsidR="004A22D4">
                    <w:rPr>
                      <w:rFonts w:cs="Arial"/>
                      <w:b/>
                      <w:bCs/>
                      <w:sz w:val="24"/>
                      <w:szCs w:val="24"/>
                      <w:lang w:eastAsia="en-GB"/>
                    </w:rPr>
                    <w:t>TO Charging Zone</w:t>
                  </w:r>
                </w:p>
              </w:tc>
              <w:tc>
                <w:tcPr>
                  <w:tcW w:w="3888" w:type="dxa"/>
                  <w:tcBorders>
                    <w:top w:val="nil"/>
                    <w:left w:val="nil"/>
                    <w:bottom w:val="single" w:color="auto" w:sz="4" w:space="0"/>
                    <w:right w:val="single" w:color="auto" w:sz="4" w:space="0"/>
                  </w:tcBorders>
                  <w:shd w:val="clear" w:color="auto" w:fill="auto"/>
                  <w:noWrap/>
                  <w:vAlign w:val="center"/>
                </w:tcPr>
                <w:p w:rsidRPr="001E1672" w:rsidR="004A22D4" w:rsidP="009E3211" w:rsidRDefault="004A22D4" w14:paraId="3BD69C6C" w14:textId="35897EEE">
                  <w:pPr>
                    <w:keepNext/>
                    <w:keepLines/>
                    <w:spacing w:after="0"/>
                    <w:rPr>
                      <w:rFonts w:cs="Arial"/>
                      <w:lang w:eastAsia="en-GB"/>
                    </w:rPr>
                  </w:pPr>
                </w:p>
              </w:tc>
            </w:tr>
            <w:tr w:rsidRPr="001E1672" w:rsidR="004A22D4" w:rsidTr="009E3211" w14:paraId="0F65B471"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953C97" w14:paraId="13429B3A" w14:textId="208FD6E7">
                  <w:pPr>
                    <w:keepNext/>
                    <w:keepLines/>
                    <w:spacing w:after="0"/>
                    <w:rPr>
                      <w:rFonts w:cs="Arial"/>
                      <w:b/>
                      <w:bCs/>
                      <w:sz w:val="24"/>
                      <w:szCs w:val="24"/>
                      <w:lang w:eastAsia="en-GB"/>
                    </w:rPr>
                  </w:pPr>
                  <w:r>
                    <w:rPr>
                      <w:rFonts w:cs="Arial"/>
                      <w:b/>
                      <w:bCs/>
                      <w:sz w:val="24"/>
                      <w:szCs w:val="24"/>
                      <w:lang w:eastAsia="en-GB"/>
                    </w:rPr>
                    <w:t xml:space="preserve">4. </w:t>
                  </w:r>
                  <w:r w:rsidRPr="001E1672" w:rsidR="004A22D4">
                    <w:rPr>
                      <w:rFonts w:cs="Arial"/>
                      <w:b/>
                      <w:bCs/>
                      <w:sz w:val="24"/>
                      <w:szCs w:val="24"/>
                      <w:lang w:eastAsia="en-GB"/>
                    </w:rPr>
                    <w:t>Host TO</w:t>
                  </w:r>
                </w:p>
              </w:tc>
              <w:tc>
                <w:tcPr>
                  <w:tcW w:w="3888" w:type="dxa"/>
                  <w:tcBorders>
                    <w:top w:val="nil"/>
                    <w:left w:val="nil"/>
                    <w:bottom w:val="single" w:color="auto" w:sz="4" w:space="0"/>
                    <w:right w:val="single" w:color="auto" w:sz="4" w:space="0"/>
                  </w:tcBorders>
                  <w:shd w:val="clear" w:color="auto" w:fill="auto"/>
                  <w:noWrap/>
                  <w:vAlign w:val="center"/>
                </w:tcPr>
                <w:p w:rsidRPr="001E1672" w:rsidR="004A22D4" w:rsidP="009E3211" w:rsidRDefault="004A22D4" w14:paraId="7D49B305" w14:textId="76D740C8">
                  <w:pPr>
                    <w:keepNext/>
                    <w:keepLines/>
                    <w:spacing w:after="0"/>
                    <w:rPr>
                      <w:rFonts w:cs="Arial"/>
                      <w:lang w:eastAsia="en-GB"/>
                    </w:rPr>
                  </w:pPr>
                </w:p>
              </w:tc>
            </w:tr>
            <w:tr w:rsidRPr="001E1672" w:rsidR="004A22D4" w:rsidTr="009E3211" w14:paraId="281DBE4E"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953C97" w14:paraId="4BC7FCA3" w14:textId="7B4D5FE5">
                  <w:pPr>
                    <w:keepNext/>
                    <w:keepLines/>
                    <w:spacing w:after="0"/>
                    <w:rPr>
                      <w:rFonts w:cs="Arial"/>
                      <w:b/>
                      <w:bCs/>
                      <w:sz w:val="24"/>
                      <w:szCs w:val="24"/>
                      <w:lang w:eastAsia="en-GB"/>
                    </w:rPr>
                  </w:pPr>
                  <w:r>
                    <w:rPr>
                      <w:rFonts w:cs="Arial"/>
                      <w:b/>
                      <w:bCs/>
                      <w:sz w:val="24"/>
                      <w:szCs w:val="24"/>
                      <w:lang w:eastAsia="en-GB"/>
                    </w:rPr>
                    <w:t xml:space="preserve">5. </w:t>
                  </w:r>
                  <w:r w:rsidRPr="001E1672" w:rsidR="004A22D4">
                    <w:rPr>
                      <w:rFonts w:cs="Arial"/>
                      <w:b/>
                      <w:bCs/>
                      <w:sz w:val="24"/>
                      <w:szCs w:val="24"/>
                      <w:lang w:eastAsia="en-GB"/>
                    </w:rPr>
                    <w:t>Affected TO</w:t>
                  </w:r>
                </w:p>
              </w:tc>
              <w:tc>
                <w:tcPr>
                  <w:tcW w:w="3888" w:type="dxa"/>
                  <w:tcBorders>
                    <w:top w:val="nil"/>
                    <w:left w:val="nil"/>
                    <w:bottom w:val="single" w:color="auto" w:sz="4" w:space="0"/>
                    <w:right w:val="single" w:color="auto" w:sz="4" w:space="0"/>
                  </w:tcBorders>
                  <w:shd w:val="clear" w:color="auto" w:fill="auto"/>
                  <w:noWrap/>
                  <w:vAlign w:val="center"/>
                </w:tcPr>
                <w:p w:rsidRPr="001E1672" w:rsidR="004A22D4" w:rsidP="009E3211" w:rsidRDefault="004A22D4" w14:paraId="5233CBC9" w14:textId="3ADD2E12">
                  <w:pPr>
                    <w:keepNext/>
                    <w:keepLines/>
                    <w:spacing w:after="0"/>
                    <w:rPr>
                      <w:rFonts w:cs="Arial"/>
                      <w:lang w:eastAsia="en-GB"/>
                    </w:rPr>
                  </w:pPr>
                </w:p>
              </w:tc>
            </w:tr>
            <w:tr w:rsidRPr="001E1672" w:rsidR="004A22D4" w:rsidTr="00953C97" w14:paraId="6A614A03"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953C97" w14:paraId="1919470B" w14:textId="40D2A060">
                  <w:pPr>
                    <w:keepNext/>
                    <w:keepLines/>
                    <w:spacing w:after="0"/>
                    <w:rPr>
                      <w:rFonts w:cs="Arial"/>
                      <w:b/>
                      <w:bCs/>
                      <w:sz w:val="24"/>
                      <w:szCs w:val="24"/>
                      <w:lang w:eastAsia="en-GB"/>
                    </w:rPr>
                  </w:pPr>
                  <w:r>
                    <w:rPr>
                      <w:rFonts w:cs="Arial"/>
                      <w:b/>
                      <w:bCs/>
                      <w:sz w:val="24"/>
                      <w:szCs w:val="24"/>
                      <w:lang w:eastAsia="en-GB"/>
                    </w:rPr>
                    <w:t xml:space="preserve">6. </w:t>
                  </w:r>
                  <w:r w:rsidRPr="001E1672" w:rsidR="004A22D4">
                    <w:rPr>
                      <w:rFonts w:cs="Arial"/>
                      <w:b/>
                      <w:bCs/>
                      <w:sz w:val="24"/>
                      <w:szCs w:val="24"/>
                      <w:lang w:eastAsia="en-GB"/>
                    </w:rPr>
                    <w:t xml:space="preserve">ESO Reference </w:t>
                  </w:r>
                </w:p>
              </w:tc>
              <w:tc>
                <w:tcPr>
                  <w:tcW w:w="3888" w:type="dxa"/>
                  <w:tcBorders>
                    <w:top w:val="nil"/>
                    <w:left w:val="nil"/>
                    <w:bottom w:val="single" w:color="auto" w:sz="4" w:space="0"/>
                    <w:right w:val="single" w:color="auto" w:sz="4" w:space="0"/>
                  </w:tcBorders>
                  <w:shd w:val="clear" w:color="auto" w:fill="auto"/>
                  <w:vAlign w:val="bottom"/>
                  <w:hideMark/>
                </w:tcPr>
                <w:p w:rsidRPr="001E1672" w:rsidR="004A22D4" w:rsidP="009E3211" w:rsidRDefault="004A22D4" w14:paraId="79C735A1" w14:textId="77777777">
                  <w:pPr>
                    <w:keepNext/>
                    <w:keepLines/>
                    <w:spacing w:after="0"/>
                    <w:rPr>
                      <w:rFonts w:cs="Arial"/>
                      <w:lang w:eastAsia="en-GB"/>
                    </w:rPr>
                  </w:pPr>
                  <w:r w:rsidRPr="001E1672">
                    <w:rPr>
                      <w:rFonts w:cs="Arial"/>
                      <w:lang w:eastAsia="en-GB"/>
                    </w:rPr>
                    <w:t> </w:t>
                  </w:r>
                </w:p>
              </w:tc>
            </w:tr>
            <w:tr w:rsidRPr="001E1672" w:rsidR="004A22D4" w:rsidTr="00953C97" w14:paraId="2B5CD5E0"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C111F9" w14:paraId="31613DEA" w14:textId="12B9D6B6">
                  <w:pPr>
                    <w:keepNext/>
                    <w:keepLines/>
                    <w:spacing w:after="0"/>
                    <w:rPr>
                      <w:rFonts w:cs="Arial"/>
                      <w:b/>
                      <w:bCs/>
                      <w:sz w:val="24"/>
                      <w:szCs w:val="24"/>
                      <w:lang w:eastAsia="en-GB"/>
                    </w:rPr>
                  </w:pPr>
                  <w:r>
                    <w:rPr>
                      <w:rFonts w:cs="Arial"/>
                      <w:b/>
                      <w:bCs/>
                      <w:sz w:val="24"/>
                      <w:szCs w:val="24"/>
                      <w:lang w:eastAsia="en-GB"/>
                    </w:rPr>
                    <w:t xml:space="preserve">7. </w:t>
                  </w:r>
                  <w:r w:rsidRPr="001E1672" w:rsidR="004A22D4">
                    <w:rPr>
                      <w:rFonts w:cs="Arial"/>
                      <w:b/>
                      <w:bCs/>
                      <w:sz w:val="24"/>
                      <w:szCs w:val="24"/>
                      <w:lang w:eastAsia="en-GB"/>
                    </w:rPr>
                    <w:t xml:space="preserve">User </w:t>
                  </w:r>
                </w:p>
              </w:tc>
              <w:tc>
                <w:tcPr>
                  <w:tcW w:w="3888" w:type="dxa"/>
                  <w:tcBorders>
                    <w:top w:val="nil"/>
                    <w:left w:val="nil"/>
                    <w:bottom w:val="single" w:color="auto" w:sz="4" w:space="0"/>
                    <w:right w:val="single" w:color="auto" w:sz="4" w:space="0"/>
                  </w:tcBorders>
                  <w:shd w:val="clear" w:color="auto" w:fill="auto"/>
                  <w:vAlign w:val="bottom"/>
                  <w:hideMark/>
                </w:tcPr>
                <w:p w:rsidRPr="001E1672" w:rsidR="004A22D4" w:rsidP="009E3211" w:rsidRDefault="004A22D4" w14:paraId="7A911844" w14:textId="77777777">
                  <w:pPr>
                    <w:keepNext/>
                    <w:keepLines/>
                    <w:spacing w:after="0"/>
                    <w:rPr>
                      <w:rFonts w:cs="Arial"/>
                      <w:lang w:eastAsia="en-GB"/>
                    </w:rPr>
                  </w:pPr>
                  <w:r w:rsidRPr="001E1672">
                    <w:rPr>
                      <w:rFonts w:cs="Arial"/>
                      <w:lang w:eastAsia="en-GB"/>
                    </w:rPr>
                    <w:t> </w:t>
                  </w:r>
                </w:p>
              </w:tc>
            </w:tr>
            <w:tr w:rsidRPr="001E1672" w:rsidR="004A22D4" w:rsidTr="00953C97" w14:paraId="44B9DE85"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C111F9" w14:paraId="2385BEE1" w14:textId="4B6154F8">
                  <w:pPr>
                    <w:keepNext/>
                    <w:keepLines/>
                    <w:spacing w:after="0"/>
                    <w:rPr>
                      <w:rFonts w:cs="Arial"/>
                      <w:b/>
                      <w:bCs/>
                      <w:sz w:val="24"/>
                      <w:szCs w:val="24"/>
                      <w:lang w:eastAsia="en-GB"/>
                    </w:rPr>
                  </w:pPr>
                  <w:r>
                    <w:rPr>
                      <w:rFonts w:cs="Arial"/>
                      <w:b/>
                      <w:bCs/>
                      <w:sz w:val="24"/>
                      <w:szCs w:val="24"/>
                      <w:lang w:eastAsia="en-GB"/>
                    </w:rPr>
                    <w:t xml:space="preserve">8. </w:t>
                  </w:r>
                  <w:r w:rsidRPr="001E1672" w:rsidR="004A22D4">
                    <w:rPr>
                      <w:rFonts w:cs="Arial"/>
                      <w:b/>
                      <w:bCs/>
                      <w:sz w:val="24"/>
                      <w:szCs w:val="24"/>
                      <w:lang w:eastAsia="en-GB"/>
                    </w:rPr>
                    <w:t>User's Registered Company Address</w:t>
                  </w:r>
                </w:p>
              </w:tc>
              <w:tc>
                <w:tcPr>
                  <w:tcW w:w="3888" w:type="dxa"/>
                  <w:tcBorders>
                    <w:top w:val="nil"/>
                    <w:left w:val="nil"/>
                    <w:bottom w:val="single" w:color="auto" w:sz="4" w:space="0"/>
                    <w:right w:val="single" w:color="auto" w:sz="4" w:space="0"/>
                  </w:tcBorders>
                  <w:shd w:val="clear" w:color="auto" w:fill="auto"/>
                  <w:vAlign w:val="bottom"/>
                  <w:hideMark/>
                </w:tcPr>
                <w:p w:rsidRPr="001E1672" w:rsidR="004A22D4" w:rsidP="009E3211" w:rsidRDefault="004A22D4" w14:paraId="5CF882AC" w14:textId="77777777">
                  <w:pPr>
                    <w:keepNext/>
                    <w:keepLines/>
                    <w:spacing w:after="0"/>
                    <w:rPr>
                      <w:rFonts w:cs="Arial"/>
                      <w:lang w:eastAsia="en-GB"/>
                    </w:rPr>
                  </w:pPr>
                  <w:r w:rsidRPr="001E1672">
                    <w:rPr>
                      <w:rFonts w:cs="Arial"/>
                      <w:lang w:eastAsia="en-GB"/>
                    </w:rPr>
                    <w:t> </w:t>
                  </w:r>
                </w:p>
              </w:tc>
            </w:tr>
            <w:tr w:rsidRPr="001E1672" w:rsidR="004A22D4" w:rsidTr="00953C97" w14:paraId="6F79E293"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C111F9" w:rsidRDefault="00C111F9" w14:paraId="299A6C95" w14:textId="4D524F25">
                  <w:pPr>
                    <w:keepNext/>
                    <w:keepLines/>
                    <w:spacing w:after="0"/>
                    <w:rPr>
                      <w:rFonts w:cs="Arial"/>
                      <w:b/>
                      <w:bCs/>
                      <w:sz w:val="24"/>
                      <w:szCs w:val="24"/>
                      <w:lang w:eastAsia="en-GB"/>
                    </w:rPr>
                  </w:pPr>
                  <w:r>
                    <w:rPr>
                      <w:rFonts w:cs="Arial"/>
                      <w:b/>
                      <w:bCs/>
                      <w:sz w:val="24"/>
                      <w:szCs w:val="24"/>
                      <w:lang w:eastAsia="en-GB"/>
                    </w:rPr>
                    <w:t xml:space="preserve">9. </w:t>
                  </w:r>
                  <w:r w:rsidRPr="001E1672" w:rsidR="004A22D4">
                    <w:rPr>
                      <w:rFonts w:cs="Arial"/>
                      <w:b/>
                      <w:bCs/>
                      <w:sz w:val="24"/>
                      <w:szCs w:val="24"/>
                      <w:lang w:eastAsia="en-GB"/>
                    </w:rPr>
                    <w:t xml:space="preserve">User's Registered Company Number </w:t>
                  </w:r>
                </w:p>
              </w:tc>
              <w:tc>
                <w:tcPr>
                  <w:tcW w:w="3888" w:type="dxa"/>
                  <w:tcBorders>
                    <w:top w:val="nil"/>
                    <w:left w:val="nil"/>
                    <w:bottom w:val="single" w:color="auto" w:sz="4" w:space="0"/>
                    <w:right w:val="single" w:color="auto" w:sz="4" w:space="0"/>
                  </w:tcBorders>
                  <w:shd w:val="clear" w:color="auto" w:fill="auto"/>
                  <w:vAlign w:val="bottom"/>
                  <w:hideMark/>
                </w:tcPr>
                <w:p w:rsidRPr="001E1672" w:rsidR="004A22D4" w:rsidP="00C111F9" w:rsidRDefault="004A22D4" w14:paraId="244468EC" w14:textId="77777777">
                  <w:pPr>
                    <w:keepNext/>
                    <w:keepLines/>
                    <w:spacing w:after="0"/>
                    <w:rPr>
                      <w:rFonts w:cs="Arial"/>
                      <w:lang w:eastAsia="en-GB"/>
                    </w:rPr>
                  </w:pPr>
                  <w:r w:rsidRPr="001E1672">
                    <w:rPr>
                      <w:rFonts w:cs="Arial"/>
                      <w:lang w:eastAsia="en-GB"/>
                    </w:rPr>
                    <w:t> </w:t>
                  </w:r>
                </w:p>
              </w:tc>
            </w:tr>
            <w:tr w:rsidRPr="001E1672" w:rsidR="009C4453" w:rsidTr="009E3211" w14:paraId="39A86A14"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119F2836" w14:textId="4B714181">
                  <w:pPr>
                    <w:keepNext/>
                    <w:keepLines/>
                    <w:spacing w:after="0"/>
                    <w:rPr>
                      <w:rFonts w:cs="Arial"/>
                      <w:b/>
                      <w:bCs/>
                      <w:sz w:val="24"/>
                      <w:szCs w:val="24"/>
                      <w:lang w:eastAsia="en-GB"/>
                    </w:rPr>
                  </w:pPr>
                  <w:r>
                    <w:rPr>
                      <w:rFonts w:cs="Arial"/>
                      <w:b/>
                      <w:bCs/>
                      <w:sz w:val="24"/>
                      <w:szCs w:val="24"/>
                      <w:lang w:eastAsia="en-GB"/>
                    </w:rPr>
                    <w:t>10. DNO Company</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21D669E0" w14:textId="77777777">
                  <w:pPr>
                    <w:keepNext/>
                    <w:keepLines/>
                    <w:spacing w:after="0"/>
                    <w:rPr>
                      <w:rFonts w:cs="Arial"/>
                      <w:lang w:eastAsia="en-GB"/>
                    </w:rPr>
                  </w:pPr>
                </w:p>
              </w:tc>
            </w:tr>
            <w:tr w:rsidRPr="001E1672" w:rsidR="009C4453" w:rsidTr="009E3211" w14:paraId="207CDF9B"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316ECBE9" w14:textId="52EABFB7">
                  <w:pPr>
                    <w:keepNext/>
                    <w:keepLines/>
                    <w:spacing w:after="0"/>
                    <w:rPr>
                      <w:rFonts w:cs="Arial"/>
                      <w:b/>
                      <w:bCs/>
                      <w:sz w:val="24"/>
                      <w:szCs w:val="24"/>
                      <w:lang w:eastAsia="en-GB"/>
                    </w:rPr>
                  </w:pPr>
                  <w:r>
                    <w:rPr>
                      <w:rFonts w:cs="Arial"/>
                      <w:b/>
                      <w:bCs/>
                      <w:sz w:val="24"/>
                      <w:szCs w:val="24"/>
                      <w:lang w:eastAsia="en-GB"/>
                    </w:rPr>
                    <w:t>11. DNO Registered Address</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02916FDB" w14:textId="77777777">
                  <w:pPr>
                    <w:keepNext/>
                    <w:keepLines/>
                    <w:spacing w:after="0"/>
                    <w:rPr>
                      <w:rFonts w:cs="Arial"/>
                      <w:lang w:eastAsia="en-GB"/>
                    </w:rPr>
                  </w:pPr>
                </w:p>
              </w:tc>
            </w:tr>
            <w:tr w:rsidRPr="001E1672" w:rsidR="009C4453" w:rsidTr="009E3211" w14:paraId="4E5CE207"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36745B98" w14:textId="12C99EC2">
                  <w:pPr>
                    <w:keepNext/>
                    <w:keepLines/>
                    <w:spacing w:after="0"/>
                    <w:rPr>
                      <w:rFonts w:cs="Arial"/>
                      <w:b/>
                      <w:bCs/>
                      <w:sz w:val="24"/>
                      <w:szCs w:val="24"/>
                      <w:lang w:eastAsia="en-GB"/>
                    </w:rPr>
                  </w:pPr>
                  <w:r>
                    <w:rPr>
                      <w:rFonts w:cs="Arial"/>
                      <w:b/>
                      <w:bCs/>
                      <w:sz w:val="24"/>
                      <w:szCs w:val="24"/>
                      <w:lang w:eastAsia="en-GB"/>
                    </w:rPr>
                    <w:t>12. DNO Registered Company Number</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28EAAF89" w14:textId="77777777">
                  <w:pPr>
                    <w:keepNext/>
                    <w:keepLines/>
                    <w:spacing w:after="0"/>
                    <w:rPr>
                      <w:rFonts w:cs="Arial"/>
                      <w:lang w:eastAsia="en-GB"/>
                    </w:rPr>
                  </w:pPr>
                </w:p>
              </w:tc>
            </w:tr>
            <w:tr w:rsidRPr="001E1672" w:rsidR="009C4453" w:rsidTr="009E3211" w14:paraId="4AA00C9A"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76E1AFAE" w14:textId="5BDC32B2">
                  <w:pPr>
                    <w:keepNext/>
                    <w:keepLines/>
                    <w:spacing w:after="0"/>
                    <w:rPr>
                      <w:rFonts w:cs="Arial"/>
                      <w:b/>
                      <w:bCs/>
                      <w:sz w:val="24"/>
                      <w:szCs w:val="24"/>
                      <w:lang w:eastAsia="en-GB"/>
                    </w:rPr>
                  </w:pPr>
                  <w:r>
                    <w:rPr>
                      <w:rFonts w:cs="Arial"/>
                      <w:b/>
                      <w:bCs/>
                      <w:sz w:val="24"/>
                      <w:szCs w:val="24"/>
                      <w:lang w:eastAsia="en-GB"/>
                    </w:rPr>
                    <w:t>13.DNO Parent Company (if applicable)</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4B1DA06B" w14:textId="77777777">
                  <w:pPr>
                    <w:keepNext/>
                    <w:keepLines/>
                    <w:spacing w:after="0"/>
                    <w:rPr>
                      <w:rFonts w:cs="Arial"/>
                      <w:lang w:eastAsia="en-GB"/>
                    </w:rPr>
                  </w:pPr>
                </w:p>
              </w:tc>
            </w:tr>
            <w:tr w:rsidRPr="001E1672" w:rsidR="009C4453" w:rsidTr="009E3211" w14:paraId="32C8E703"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145E15BE" w14:textId="2991B5AD">
                  <w:pPr>
                    <w:keepNext/>
                    <w:keepLines/>
                    <w:spacing w:after="0"/>
                    <w:rPr>
                      <w:rFonts w:cs="Arial"/>
                      <w:b/>
                      <w:bCs/>
                      <w:sz w:val="24"/>
                      <w:szCs w:val="24"/>
                      <w:lang w:eastAsia="en-GB"/>
                    </w:rPr>
                  </w:pPr>
                  <w:r>
                    <w:rPr>
                      <w:rFonts w:cs="Arial"/>
                      <w:b/>
                      <w:bCs/>
                      <w:sz w:val="24"/>
                      <w:szCs w:val="24"/>
                      <w:lang w:eastAsia="en-GB"/>
                    </w:rPr>
                    <w:t>14. DNO Project Name</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7874C57B" w14:textId="77777777">
                  <w:pPr>
                    <w:keepNext/>
                    <w:keepLines/>
                    <w:spacing w:after="0"/>
                    <w:rPr>
                      <w:rFonts w:cs="Arial"/>
                      <w:lang w:eastAsia="en-GB"/>
                    </w:rPr>
                  </w:pPr>
                </w:p>
              </w:tc>
            </w:tr>
            <w:tr w:rsidRPr="001E1672" w:rsidR="009C4453" w:rsidTr="009E3211" w14:paraId="2EAA8076"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0F6AF99C" w14:textId="55F36D9C">
                  <w:pPr>
                    <w:keepNext/>
                    <w:keepLines/>
                    <w:spacing w:after="0"/>
                    <w:rPr>
                      <w:rFonts w:cs="Arial"/>
                      <w:b/>
                      <w:bCs/>
                      <w:sz w:val="24"/>
                      <w:szCs w:val="24"/>
                      <w:lang w:eastAsia="en-GB"/>
                    </w:rPr>
                  </w:pPr>
                  <w:r>
                    <w:rPr>
                      <w:rFonts w:cs="Arial"/>
                      <w:b/>
                      <w:bCs/>
                      <w:sz w:val="24"/>
                      <w:szCs w:val="24"/>
                      <w:lang w:eastAsia="en-GB"/>
                    </w:rPr>
                    <w:t>15. Customer Contact Details (if consent of sharing given)</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15F68DCC" w14:textId="77777777">
                  <w:pPr>
                    <w:keepNext/>
                    <w:keepLines/>
                    <w:spacing w:after="0"/>
                    <w:rPr>
                      <w:rFonts w:cs="Arial"/>
                      <w:lang w:eastAsia="en-GB"/>
                    </w:rPr>
                  </w:pPr>
                </w:p>
              </w:tc>
            </w:tr>
            <w:tr w:rsidRPr="001E1672" w:rsidR="009C4453" w:rsidTr="009E3211" w14:paraId="781CB667"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227CB99A" w14:textId="76C0E99D">
                  <w:pPr>
                    <w:keepNext/>
                    <w:keepLines/>
                    <w:spacing w:after="0"/>
                    <w:rPr>
                      <w:rFonts w:cs="Arial"/>
                      <w:b/>
                      <w:bCs/>
                      <w:sz w:val="24"/>
                      <w:szCs w:val="24"/>
                      <w:lang w:eastAsia="en-GB"/>
                    </w:rPr>
                  </w:pPr>
                  <w:r>
                    <w:rPr>
                      <w:rFonts w:cs="Arial"/>
                      <w:b/>
                      <w:bCs/>
                      <w:sz w:val="24"/>
                      <w:szCs w:val="24"/>
                      <w:lang w:eastAsia="en-GB"/>
                    </w:rPr>
                    <w:t>16. Site Project Name</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25E90976" w14:textId="77777777">
                  <w:pPr>
                    <w:keepNext/>
                    <w:keepLines/>
                    <w:spacing w:after="0"/>
                    <w:rPr>
                      <w:rFonts w:cs="Arial"/>
                      <w:lang w:eastAsia="en-GB"/>
                    </w:rPr>
                  </w:pPr>
                </w:p>
              </w:tc>
            </w:tr>
            <w:tr w:rsidRPr="001E1672" w:rsidR="009C4453" w:rsidTr="009E3211" w14:paraId="0DE905F5"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35EF18F3" w14:textId="61CF141C">
                  <w:pPr>
                    <w:keepNext/>
                    <w:keepLines/>
                    <w:spacing w:after="0"/>
                    <w:rPr>
                      <w:rFonts w:cs="Arial"/>
                      <w:b/>
                      <w:bCs/>
                      <w:sz w:val="24"/>
                      <w:szCs w:val="24"/>
                      <w:lang w:eastAsia="en-GB"/>
                    </w:rPr>
                  </w:pPr>
                  <w:r>
                    <w:rPr>
                      <w:rFonts w:cs="Arial"/>
                      <w:b/>
                      <w:bCs/>
                      <w:sz w:val="24"/>
                      <w:szCs w:val="24"/>
                      <w:lang w:eastAsia="en-GB"/>
                    </w:rPr>
                    <w:t>17. Connection Site or Grid Supply Point</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309CE424" w14:textId="77777777">
                  <w:pPr>
                    <w:keepNext/>
                    <w:keepLines/>
                    <w:spacing w:after="0"/>
                    <w:rPr>
                      <w:rFonts w:cs="Arial"/>
                      <w:lang w:eastAsia="en-GB"/>
                    </w:rPr>
                  </w:pPr>
                </w:p>
              </w:tc>
            </w:tr>
            <w:tr w:rsidRPr="001E1672" w:rsidR="009C4453" w:rsidTr="009E3211" w14:paraId="01A5D5C1"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13A0FF1D" w14:textId="60435B8C">
                  <w:pPr>
                    <w:keepNext/>
                    <w:keepLines/>
                    <w:spacing w:after="0"/>
                    <w:rPr>
                      <w:rFonts w:cs="Arial"/>
                      <w:b/>
                      <w:bCs/>
                      <w:sz w:val="24"/>
                      <w:szCs w:val="24"/>
                      <w:lang w:eastAsia="en-GB"/>
                    </w:rPr>
                  </w:pPr>
                  <w:r>
                    <w:rPr>
                      <w:rFonts w:cs="Arial"/>
                      <w:b/>
                      <w:bCs/>
                      <w:sz w:val="24"/>
                      <w:szCs w:val="24"/>
                      <w:lang w:eastAsia="en-GB"/>
                    </w:rPr>
                    <w:t>18. Technology Type</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2267C2B8" w14:textId="77777777">
                  <w:pPr>
                    <w:keepNext/>
                    <w:keepLines/>
                    <w:spacing w:after="0"/>
                    <w:rPr>
                      <w:rFonts w:cs="Arial"/>
                      <w:lang w:eastAsia="en-GB"/>
                    </w:rPr>
                  </w:pPr>
                </w:p>
              </w:tc>
            </w:tr>
            <w:tr w:rsidRPr="001E1672" w:rsidR="009C4453" w:rsidTr="009E3211" w14:paraId="711B416E"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6781B2A8" w14:textId="131C00D9">
                  <w:pPr>
                    <w:keepNext/>
                    <w:keepLines/>
                    <w:spacing w:after="0"/>
                    <w:rPr>
                      <w:rFonts w:cs="Arial"/>
                      <w:b/>
                      <w:bCs/>
                      <w:sz w:val="24"/>
                      <w:szCs w:val="24"/>
                      <w:lang w:eastAsia="en-GB"/>
                    </w:rPr>
                  </w:pPr>
                  <w:r>
                    <w:rPr>
                      <w:rFonts w:cs="Arial"/>
                      <w:b/>
                      <w:bCs/>
                      <w:sz w:val="24"/>
                      <w:szCs w:val="24"/>
                      <w:lang w:eastAsia="en-GB"/>
                    </w:rPr>
                    <w:t>19. Co-ordinates</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75AFB763" w14:textId="77777777">
                  <w:pPr>
                    <w:keepNext/>
                    <w:keepLines/>
                    <w:spacing w:after="0"/>
                    <w:rPr>
                      <w:rFonts w:cs="Arial"/>
                      <w:lang w:eastAsia="en-GB"/>
                    </w:rPr>
                  </w:pPr>
                </w:p>
              </w:tc>
            </w:tr>
            <w:tr w:rsidRPr="001E1672" w:rsidR="009C4453" w:rsidTr="009E3211" w14:paraId="5F85F308"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center"/>
                </w:tcPr>
                <w:p w:rsidR="009C4453" w:rsidP="009C4453" w:rsidRDefault="009C4453" w14:paraId="073FE8A0" w14:textId="34594964">
                  <w:pPr>
                    <w:keepNext/>
                    <w:keepLines/>
                    <w:spacing w:after="0"/>
                    <w:rPr>
                      <w:rFonts w:cs="Arial"/>
                      <w:b/>
                      <w:bCs/>
                      <w:sz w:val="24"/>
                      <w:szCs w:val="24"/>
                      <w:lang w:eastAsia="en-GB"/>
                    </w:rPr>
                  </w:pPr>
                  <w:r>
                    <w:rPr>
                      <w:rFonts w:cs="Arial"/>
                      <w:b/>
                      <w:bCs/>
                      <w:sz w:val="24"/>
                      <w:szCs w:val="24"/>
                      <w:lang w:eastAsia="en-GB"/>
                    </w:rPr>
                    <w:t>20. Consents</w:t>
                  </w:r>
                </w:p>
              </w:tc>
              <w:tc>
                <w:tcPr>
                  <w:tcW w:w="3888" w:type="dxa"/>
                  <w:tcBorders>
                    <w:top w:val="nil"/>
                    <w:left w:val="nil"/>
                    <w:bottom w:val="single" w:color="auto" w:sz="4" w:space="0"/>
                    <w:right w:val="single" w:color="auto" w:sz="4" w:space="0"/>
                  </w:tcBorders>
                  <w:shd w:val="clear" w:color="auto" w:fill="auto"/>
                  <w:vAlign w:val="bottom"/>
                </w:tcPr>
                <w:p w:rsidRPr="001E1672" w:rsidR="009C4453" w:rsidP="009C4453" w:rsidRDefault="009C4453" w14:paraId="39CBEE69" w14:textId="77777777">
                  <w:pPr>
                    <w:keepNext/>
                    <w:keepLines/>
                    <w:spacing w:after="0"/>
                    <w:rPr>
                      <w:rFonts w:cs="Arial"/>
                      <w:lang w:eastAsia="en-GB"/>
                    </w:rPr>
                  </w:pPr>
                </w:p>
              </w:tc>
            </w:tr>
            <w:tr w:rsidRPr="001E1672" w:rsidR="004A22D4" w:rsidTr="00953C97" w14:paraId="10644246"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9C4453" w14:paraId="0D4AFF8E" w14:textId="202E83A8">
                  <w:pPr>
                    <w:keepNext/>
                    <w:keepLines/>
                    <w:spacing w:after="0"/>
                    <w:rPr>
                      <w:rFonts w:cs="Arial"/>
                      <w:b/>
                      <w:bCs/>
                      <w:sz w:val="24"/>
                      <w:szCs w:val="24"/>
                      <w:lang w:eastAsia="en-GB"/>
                    </w:rPr>
                  </w:pPr>
                  <w:r>
                    <w:rPr>
                      <w:rFonts w:cs="Arial"/>
                      <w:b/>
                      <w:bCs/>
                      <w:sz w:val="24"/>
                      <w:szCs w:val="24"/>
                      <w:lang w:eastAsia="en-GB"/>
                    </w:rPr>
                    <w:t xml:space="preserve">21. </w:t>
                  </w:r>
                  <w:r w:rsidRPr="001E1672" w:rsidR="004A22D4">
                    <w:rPr>
                      <w:rFonts w:cs="Arial"/>
                      <w:b/>
                      <w:bCs/>
                      <w:sz w:val="24"/>
                      <w:szCs w:val="24"/>
                      <w:lang w:eastAsia="en-GB"/>
                    </w:rPr>
                    <w:t xml:space="preserve">User Application Date received by </w:t>
                  </w:r>
                  <w:r w:rsidRPr="008931DD" w:rsidR="008931DD">
                    <w:rPr>
                      <w:rFonts w:cs="Arial"/>
                      <w:b/>
                      <w:bCs/>
                      <w:sz w:val="24"/>
                      <w:szCs w:val="24"/>
                      <w:lang w:eastAsia="en-GB"/>
                    </w:rPr>
                    <w:t>The Company</w:t>
                  </w:r>
                </w:p>
              </w:tc>
              <w:tc>
                <w:tcPr>
                  <w:tcW w:w="3888" w:type="dxa"/>
                  <w:tcBorders>
                    <w:top w:val="nil"/>
                    <w:left w:val="nil"/>
                    <w:bottom w:val="single" w:color="auto" w:sz="4" w:space="0"/>
                    <w:right w:val="single" w:color="auto" w:sz="4" w:space="0"/>
                  </w:tcBorders>
                  <w:shd w:val="clear" w:color="auto" w:fill="auto"/>
                  <w:noWrap/>
                  <w:vAlign w:val="center"/>
                  <w:hideMark/>
                </w:tcPr>
                <w:p w:rsidRPr="001E1672" w:rsidR="004A22D4" w:rsidP="009E3211" w:rsidRDefault="004A22D4" w14:paraId="113A9B4B" w14:textId="77777777">
                  <w:pPr>
                    <w:keepNext/>
                    <w:keepLines/>
                    <w:spacing w:after="0"/>
                    <w:rPr>
                      <w:rFonts w:cs="Arial"/>
                      <w:lang w:eastAsia="en-GB"/>
                    </w:rPr>
                  </w:pPr>
                  <w:r w:rsidRPr="001E1672">
                    <w:rPr>
                      <w:rFonts w:cs="Arial"/>
                      <w:lang w:eastAsia="en-GB"/>
                    </w:rPr>
                    <w:t>[DD/MM/YYYY]</w:t>
                  </w:r>
                </w:p>
              </w:tc>
            </w:tr>
            <w:tr w:rsidRPr="001E1672" w:rsidR="004A22D4" w:rsidTr="00953C97" w14:paraId="1B88A92F"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9C4453" w14:paraId="714F297B" w14:textId="45074451">
                  <w:pPr>
                    <w:keepNext/>
                    <w:keepLines/>
                    <w:spacing w:after="0"/>
                    <w:rPr>
                      <w:rFonts w:cs="Arial"/>
                      <w:b/>
                      <w:bCs/>
                      <w:sz w:val="24"/>
                      <w:szCs w:val="24"/>
                      <w:lang w:eastAsia="en-GB"/>
                    </w:rPr>
                  </w:pPr>
                  <w:r>
                    <w:rPr>
                      <w:rFonts w:cs="Arial"/>
                      <w:b/>
                      <w:bCs/>
                      <w:sz w:val="24"/>
                      <w:szCs w:val="24"/>
                      <w:lang w:eastAsia="en-GB"/>
                    </w:rPr>
                    <w:t xml:space="preserve">22. </w:t>
                  </w:r>
                  <w:r w:rsidR="00A9501F">
                    <w:rPr>
                      <w:rFonts w:cs="Arial"/>
                      <w:b/>
                      <w:bCs/>
                      <w:sz w:val="24"/>
                      <w:szCs w:val="24"/>
                      <w:lang w:eastAsia="en-GB"/>
                    </w:rPr>
                    <w:t>Date Application emailed to TO(s)</w:t>
                  </w:r>
                </w:p>
              </w:tc>
              <w:tc>
                <w:tcPr>
                  <w:tcW w:w="3888" w:type="dxa"/>
                  <w:tcBorders>
                    <w:top w:val="nil"/>
                    <w:left w:val="nil"/>
                    <w:bottom w:val="single" w:color="auto" w:sz="4" w:space="0"/>
                    <w:right w:val="single" w:color="auto" w:sz="4" w:space="0"/>
                  </w:tcBorders>
                  <w:shd w:val="clear" w:color="auto" w:fill="auto"/>
                  <w:noWrap/>
                  <w:vAlign w:val="center"/>
                  <w:hideMark/>
                </w:tcPr>
                <w:p w:rsidRPr="001E1672" w:rsidR="004A22D4" w:rsidP="009E3211" w:rsidRDefault="004A22D4" w14:paraId="04F73A6A" w14:textId="77777777">
                  <w:pPr>
                    <w:keepNext/>
                    <w:keepLines/>
                    <w:spacing w:after="0"/>
                    <w:rPr>
                      <w:rFonts w:cs="Arial"/>
                      <w:lang w:eastAsia="en-GB"/>
                    </w:rPr>
                  </w:pPr>
                  <w:r w:rsidRPr="001E1672">
                    <w:rPr>
                      <w:rFonts w:cs="Arial"/>
                      <w:lang w:eastAsia="en-GB"/>
                    </w:rPr>
                    <w:t>[DD/MM/YYYY]</w:t>
                  </w:r>
                </w:p>
              </w:tc>
            </w:tr>
            <w:tr w:rsidRPr="001E1672" w:rsidR="004A22D4" w:rsidTr="00953C97" w14:paraId="1C8E66C5"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A9501F" w14:paraId="64CF3E26" w14:textId="59BF42D6">
                  <w:pPr>
                    <w:keepNext/>
                    <w:keepLines/>
                    <w:spacing w:after="0"/>
                    <w:rPr>
                      <w:rFonts w:cs="Arial"/>
                      <w:b/>
                      <w:bCs/>
                      <w:sz w:val="24"/>
                      <w:szCs w:val="24"/>
                      <w:lang w:eastAsia="en-GB"/>
                    </w:rPr>
                  </w:pPr>
                  <w:r>
                    <w:rPr>
                      <w:rFonts w:cs="Arial"/>
                      <w:b/>
                      <w:bCs/>
                      <w:sz w:val="24"/>
                      <w:szCs w:val="24"/>
                      <w:lang w:eastAsia="en-GB"/>
                    </w:rPr>
                    <w:t xml:space="preserve">23. </w:t>
                  </w:r>
                  <w:r w:rsidRPr="001E1672" w:rsidR="004A22D4">
                    <w:rPr>
                      <w:rFonts w:cs="Arial"/>
                      <w:b/>
                      <w:bCs/>
                      <w:sz w:val="24"/>
                      <w:szCs w:val="24"/>
                      <w:lang w:eastAsia="en-GB"/>
                    </w:rPr>
                    <w:t xml:space="preserve">Application Fee Type </w:t>
                  </w:r>
                </w:p>
              </w:tc>
              <w:tc>
                <w:tcPr>
                  <w:tcW w:w="3888" w:type="dxa"/>
                  <w:tcBorders>
                    <w:top w:val="nil"/>
                    <w:left w:val="nil"/>
                    <w:bottom w:val="single" w:color="auto" w:sz="4" w:space="0"/>
                    <w:right w:val="single" w:color="auto" w:sz="4" w:space="0"/>
                  </w:tcBorders>
                  <w:shd w:val="clear" w:color="auto" w:fill="auto"/>
                  <w:noWrap/>
                  <w:vAlign w:val="center"/>
                  <w:hideMark/>
                </w:tcPr>
                <w:p w:rsidRPr="001E1672" w:rsidR="004A22D4" w:rsidP="009E3211" w:rsidRDefault="004A22D4" w14:paraId="7D901BFB" w14:textId="77777777">
                  <w:pPr>
                    <w:keepNext/>
                    <w:keepLines/>
                    <w:spacing w:after="0"/>
                    <w:rPr>
                      <w:rFonts w:cs="Arial"/>
                      <w:lang w:eastAsia="en-GB"/>
                    </w:rPr>
                  </w:pPr>
                  <w:r w:rsidRPr="001E1672">
                    <w:rPr>
                      <w:rFonts w:cs="Arial"/>
                      <w:lang w:eastAsia="en-GB"/>
                    </w:rPr>
                    <w:t> </w:t>
                  </w:r>
                </w:p>
              </w:tc>
            </w:tr>
            <w:tr w:rsidRPr="001E1672" w:rsidR="004A22D4" w:rsidTr="00953C97" w14:paraId="2BE03254"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A9501F" w14:paraId="1E094D57" w14:textId="1454064E">
                  <w:pPr>
                    <w:keepNext/>
                    <w:keepLines/>
                    <w:spacing w:after="0"/>
                    <w:rPr>
                      <w:rFonts w:cs="Arial"/>
                      <w:b/>
                      <w:bCs/>
                      <w:sz w:val="24"/>
                      <w:szCs w:val="24"/>
                      <w:lang w:eastAsia="en-GB"/>
                    </w:rPr>
                  </w:pPr>
                  <w:r>
                    <w:rPr>
                      <w:rFonts w:cs="Arial"/>
                      <w:b/>
                      <w:bCs/>
                      <w:sz w:val="24"/>
                      <w:szCs w:val="24"/>
                      <w:lang w:eastAsia="en-GB"/>
                    </w:rPr>
                    <w:t xml:space="preserve">24. </w:t>
                  </w:r>
                  <w:r w:rsidRPr="001E1672" w:rsidR="004A22D4">
                    <w:rPr>
                      <w:rFonts w:cs="Arial"/>
                      <w:b/>
                      <w:bCs/>
                      <w:sz w:val="24"/>
                      <w:szCs w:val="24"/>
                      <w:lang w:eastAsia="en-GB"/>
                    </w:rPr>
                    <w:t>Level of Application Fee (</w:t>
                  </w:r>
                  <w:proofErr w:type="spellStart"/>
                  <w:r w:rsidRPr="001E1672" w:rsidR="004A22D4">
                    <w:rPr>
                      <w:rFonts w:cs="Arial"/>
                      <w:b/>
                      <w:bCs/>
                      <w:sz w:val="24"/>
                      <w:szCs w:val="24"/>
                      <w:lang w:eastAsia="en-GB"/>
                    </w:rPr>
                    <w:t>excl</w:t>
                  </w:r>
                  <w:proofErr w:type="spellEnd"/>
                  <w:r w:rsidRPr="001E1672" w:rsidR="004A22D4">
                    <w:rPr>
                      <w:rFonts w:cs="Arial"/>
                      <w:b/>
                      <w:bCs/>
                      <w:sz w:val="24"/>
                      <w:szCs w:val="24"/>
                      <w:lang w:eastAsia="en-GB"/>
                    </w:rPr>
                    <w:t xml:space="preserve"> VAT)</w:t>
                  </w:r>
                </w:p>
              </w:tc>
              <w:tc>
                <w:tcPr>
                  <w:tcW w:w="3888" w:type="dxa"/>
                  <w:tcBorders>
                    <w:top w:val="nil"/>
                    <w:left w:val="nil"/>
                    <w:bottom w:val="single" w:color="auto" w:sz="4" w:space="0"/>
                    <w:right w:val="single" w:color="auto" w:sz="4" w:space="0"/>
                  </w:tcBorders>
                  <w:shd w:val="clear" w:color="auto" w:fill="auto"/>
                  <w:noWrap/>
                  <w:vAlign w:val="center"/>
                  <w:hideMark/>
                </w:tcPr>
                <w:p w:rsidRPr="001E1672" w:rsidR="004A22D4" w:rsidP="009E3211" w:rsidRDefault="004A22D4" w14:paraId="65E8B7CD" w14:textId="77777777">
                  <w:pPr>
                    <w:keepNext/>
                    <w:keepLines/>
                    <w:spacing w:after="0"/>
                    <w:rPr>
                      <w:rFonts w:cs="Arial"/>
                      <w:lang w:eastAsia="en-GB"/>
                    </w:rPr>
                  </w:pPr>
                  <w:r w:rsidRPr="001E1672">
                    <w:rPr>
                      <w:rFonts w:cs="Arial"/>
                      <w:lang w:eastAsia="en-GB"/>
                    </w:rPr>
                    <w:t> </w:t>
                  </w:r>
                </w:p>
              </w:tc>
            </w:tr>
            <w:tr w:rsidRPr="001E1672" w:rsidR="004A22D4" w:rsidTr="00953C97" w14:paraId="08ACF525" w14:textId="77777777">
              <w:trPr>
                <w:trHeight w:val="310"/>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F761CA" w14:paraId="33F9F572" w14:textId="3A4AFF4D">
                  <w:pPr>
                    <w:keepNext/>
                    <w:keepLines/>
                    <w:spacing w:after="0"/>
                    <w:rPr>
                      <w:rFonts w:cs="Arial"/>
                      <w:b/>
                      <w:bCs/>
                      <w:sz w:val="24"/>
                      <w:szCs w:val="24"/>
                      <w:lang w:eastAsia="en-GB"/>
                    </w:rPr>
                  </w:pPr>
                  <w:r>
                    <w:rPr>
                      <w:rFonts w:cs="Arial"/>
                      <w:b/>
                      <w:bCs/>
                      <w:sz w:val="24"/>
                      <w:szCs w:val="24"/>
                      <w:lang w:eastAsia="en-GB"/>
                    </w:rPr>
                    <w:t xml:space="preserve">25. </w:t>
                  </w:r>
                  <w:r w:rsidRPr="001E1672" w:rsidR="004A22D4">
                    <w:rPr>
                      <w:rFonts w:cs="Arial"/>
                      <w:b/>
                      <w:bCs/>
                      <w:sz w:val="24"/>
                      <w:szCs w:val="24"/>
                      <w:lang w:eastAsia="en-GB"/>
                    </w:rPr>
                    <w:t xml:space="preserve">Application Fee received </w:t>
                  </w:r>
                </w:p>
              </w:tc>
              <w:tc>
                <w:tcPr>
                  <w:tcW w:w="3888" w:type="dxa"/>
                  <w:tcBorders>
                    <w:top w:val="nil"/>
                    <w:left w:val="nil"/>
                    <w:bottom w:val="single" w:color="auto" w:sz="4" w:space="0"/>
                    <w:right w:val="single" w:color="auto" w:sz="4" w:space="0"/>
                  </w:tcBorders>
                  <w:shd w:val="clear" w:color="auto" w:fill="auto"/>
                  <w:noWrap/>
                  <w:vAlign w:val="center"/>
                  <w:hideMark/>
                </w:tcPr>
                <w:p w:rsidRPr="001E1672" w:rsidR="004A22D4" w:rsidP="009E3211" w:rsidRDefault="004A22D4" w14:paraId="1749E398" w14:textId="77777777">
                  <w:pPr>
                    <w:keepNext/>
                    <w:keepLines/>
                    <w:spacing w:after="0"/>
                    <w:rPr>
                      <w:rFonts w:cs="Arial"/>
                      <w:lang w:eastAsia="en-GB"/>
                    </w:rPr>
                  </w:pPr>
                  <w:r w:rsidRPr="001E1672">
                    <w:rPr>
                      <w:rFonts w:cs="Arial"/>
                      <w:lang w:eastAsia="en-GB"/>
                    </w:rPr>
                    <w:t>No</w:t>
                  </w:r>
                </w:p>
              </w:tc>
            </w:tr>
            <w:tr w:rsidRPr="001E1672" w:rsidR="004A22D4" w:rsidTr="00953C97" w14:paraId="1931E086" w14:textId="77777777">
              <w:trPr>
                <w:trHeight w:val="465"/>
              </w:trPr>
              <w:tc>
                <w:tcPr>
                  <w:tcW w:w="4203" w:type="dxa"/>
                  <w:tcBorders>
                    <w:top w:val="nil"/>
                    <w:left w:val="single" w:color="auto" w:sz="4" w:space="0"/>
                    <w:bottom w:val="single" w:color="auto" w:sz="4" w:space="0"/>
                    <w:right w:val="single" w:color="auto" w:sz="4" w:space="0"/>
                  </w:tcBorders>
                  <w:shd w:val="clear" w:color="auto" w:fill="auto"/>
                  <w:noWrap/>
                  <w:vAlign w:val="center"/>
                  <w:hideMark/>
                </w:tcPr>
                <w:p w:rsidRPr="001E1672" w:rsidR="004A22D4" w:rsidP="009E3211" w:rsidRDefault="00F761CA" w14:paraId="5074290B" w14:textId="16D939E9">
                  <w:pPr>
                    <w:keepNext/>
                    <w:keepLines/>
                    <w:spacing w:after="0"/>
                    <w:rPr>
                      <w:rFonts w:cs="Arial"/>
                      <w:b/>
                      <w:bCs/>
                      <w:sz w:val="24"/>
                      <w:szCs w:val="24"/>
                      <w:lang w:eastAsia="en-GB"/>
                    </w:rPr>
                  </w:pPr>
                  <w:r>
                    <w:rPr>
                      <w:rFonts w:cs="Arial"/>
                      <w:b/>
                      <w:bCs/>
                      <w:sz w:val="24"/>
                      <w:szCs w:val="24"/>
                      <w:lang w:eastAsia="en-GB"/>
                    </w:rPr>
                    <w:t xml:space="preserve">26. </w:t>
                  </w:r>
                  <w:r w:rsidRPr="001E1672" w:rsidR="004A22D4">
                    <w:rPr>
                      <w:rFonts w:cs="Arial"/>
                      <w:b/>
                      <w:bCs/>
                      <w:sz w:val="24"/>
                      <w:szCs w:val="24"/>
                      <w:lang w:eastAsia="en-GB"/>
                    </w:rPr>
                    <w:t>Total MW of additional developer capacity requested (MW)</w:t>
                  </w:r>
                </w:p>
              </w:tc>
              <w:tc>
                <w:tcPr>
                  <w:tcW w:w="3888" w:type="dxa"/>
                  <w:tcBorders>
                    <w:top w:val="nil"/>
                    <w:left w:val="nil"/>
                    <w:bottom w:val="single" w:color="auto" w:sz="4" w:space="0"/>
                    <w:right w:val="single" w:color="auto" w:sz="4" w:space="0"/>
                  </w:tcBorders>
                  <w:shd w:val="clear" w:color="auto" w:fill="auto"/>
                  <w:noWrap/>
                  <w:vAlign w:val="bottom"/>
                  <w:hideMark/>
                </w:tcPr>
                <w:p w:rsidRPr="001E1672" w:rsidR="004A22D4" w:rsidP="009E3211" w:rsidRDefault="004A22D4" w14:paraId="13575A5A" w14:textId="77777777">
                  <w:pPr>
                    <w:keepNext/>
                    <w:keepLines/>
                    <w:spacing w:after="0"/>
                    <w:rPr>
                      <w:rFonts w:cs="Arial"/>
                      <w:lang w:eastAsia="en-GB"/>
                    </w:rPr>
                  </w:pPr>
                  <w:r w:rsidRPr="001E1672">
                    <w:rPr>
                      <w:rFonts w:cs="Arial"/>
                      <w:lang w:eastAsia="en-GB"/>
                    </w:rPr>
                    <w:t> </w:t>
                  </w:r>
                </w:p>
              </w:tc>
            </w:tr>
            <w:tr w:rsidRPr="001E1672" w:rsidR="004A22D4" w:rsidTr="00953C97" w14:paraId="7E8E21FF" w14:textId="77777777">
              <w:trPr>
                <w:trHeight w:val="465"/>
              </w:trPr>
              <w:tc>
                <w:tcPr>
                  <w:tcW w:w="4203" w:type="dxa"/>
                  <w:tcBorders>
                    <w:top w:val="nil"/>
                    <w:left w:val="single" w:color="auto" w:sz="4" w:space="0"/>
                    <w:bottom w:val="single" w:color="auto" w:sz="4" w:space="0"/>
                    <w:right w:val="single" w:color="auto" w:sz="4" w:space="0"/>
                  </w:tcBorders>
                  <w:shd w:val="clear" w:color="auto" w:fill="auto"/>
                  <w:noWrap/>
                  <w:vAlign w:val="center"/>
                  <w:hideMark/>
                </w:tcPr>
                <w:p w:rsidRPr="001E1672" w:rsidR="004A22D4" w:rsidP="009E3211" w:rsidRDefault="00F761CA" w14:paraId="297F4681" w14:textId="2AB499BA">
                  <w:pPr>
                    <w:keepNext/>
                    <w:keepLines/>
                    <w:spacing w:after="0"/>
                    <w:rPr>
                      <w:rFonts w:cs="Arial"/>
                      <w:b/>
                      <w:bCs/>
                      <w:sz w:val="24"/>
                      <w:szCs w:val="24"/>
                      <w:lang w:eastAsia="en-GB"/>
                    </w:rPr>
                  </w:pPr>
                  <w:r>
                    <w:rPr>
                      <w:rFonts w:cs="Arial"/>
                      <w:b/>
                      <w:bCs/>
                      <w:sz w:val="24"/>
                      <w:szCs w:val="24"/>
                      <w:lang w:eastAsia="en-GB"/>
                    </w:rPr>
                    <w:t xml:space="preserve">27. </w:t>
                  </w:r>
                  <w:r w:rsidRPr="001E1672" w:rsidR="004A22D4">
                    <w:rPr>
                      <w:rFonts w:cs="Arial"/>
                      <w:b/>
                      <w:bCs/>
                      <w:sz w:val="24"/>
                      <w:szCs w:val="24"/>
                      <w:lang w:eastAsia="en-GB"/>
                    </w:rPr>
                    <w:t>Where demand driven, MW of additional demand required (MW)</w:t>
                  </w:r>
                </w:p>
              </w:tc>
              <w:tc>
                <w:tcPr>
                  <w:tcW w:w="3888" w:type="dxa"/>
                  <w:tcBorders>
                    <w:top w:val="nil"/>
                    <w:left w:val="nil"/>
                    <w:bottom w:val="single" w:color="auto" w:sz="4" w:space="0"/>
                    <w:right w:val="single" w:color="auto" w:sz="4" w:space="0"/>
                  </w:tcBorders>
                  <w:shd w:val="clear" w:color="auto" w:fill="auto"/>
                  <w:noWrap/>
                  <w:vAlign w:val="bottom"/>
                  <w:hideMark/>
                </w:tcPr>
                <w:p w:rsidRPr="001E1672" w:rsidR="004A22D4" w:rsidP="009E3211" w:rsidRDefault="004A22D4" w14:paraId="12C083D4" w14:textId="77777777">
                  <w:pPr>
                    <w:keepNext/>
                    <w:keepLines/>
                    <w:spacing w:after="0"/>
                    <w:rPr>
                      <w:rFonts w:cs="Arial"/>
                      <w:lang w:eastAsia="en-GB"/>
                    </w:rPr>
                  </w:pPr>
                  <w:r w:rsidRPr="001E1672">
                    <w:rPr>
                      <w:rFonts w:cs="Arial"/>
                      <w:lang w:eastAsia="en-GB"/>
                    </w:rPr>
                    <w:t>MW/MVA</w:t>
                  </w:r>
                </w:p>
              </w:tc>
            </w:tr>
            <w:tr w:rsidRPr="001E1672" w:rsidR="004A22D4" w:rsidTr="00953C97" w14:paraId="268C3B04" w14:textId="77777777">
              <w:trPr>
                <w:trHeight w:val="465"/>
              </w:trPr>
              <w:tc>
                <w:tcPr>
                  <w:tcW w:w="4203" w:type="dxa"/>
                  <w:tcBorders>
                    <w:top w:val="nil"/>
                    <w:left w:val="single" w:color="auto" w:sz="4" w:space="0"/>
                    <w:bottom w:val="single" w:color="auto" w:sz="4" w:space="0"/>
                    <w:right w:val="single" w:color="auto" w:sz="4" w:space="0"/>
                  </w:tcBorders>
                  <w:shd w:val="clear" w:color="auto" w:fill="auto"/>
                  <w:noWrap/>
                  <w:vAlign w:val="center"/>
                  <w:hideMark/>
                </w:tcPr>
                <w:p w:rsidRPr="001E1672" w:rsidR="004A22D4" w:rsidP="009E3211" w:rsidRDefault="00F761CA" w14:paraId="2DBB2681" w14:textId="0C9FA408">
                  <w:pPr>
                    <w:keepNext/>
                    <w:keepLines/>
                    <w:spacing w:after="0"/>
                    <w:rPr>
                      <w:rFonts w:cs="Arial"/>
                      <w:b/>
                      <w:bCs/>
                      <w:sz w:val="24"/>
                      <w:szCs w:val="24"/>
                      <w:lang w:eastAsia="en-GB"/>
                    </w:rPr>
                  </w:pPr>
                  <w:r>
                    <w:rPr>
                      <w:rFonts w:cs="Arial"/>
                      <w:b/>
                      <w:bCs/>
                      <w:sz w:val="24"/>
                      <w:szCs w:val="24"/>
                      <w:lang w:eastAsia="en-GB"/>
                    </w:rPr>
                    <w:t xml:space="preserve">28. </w:t>
                  </w:r>
                  <w:r w:rsidR="00F93280">
                    <w:rPr>
                      <w:rFonts w:cs="Arial"/>
                      <w:b/>
                      <w:bCs/>
                      <w:sz w:val="24"/>
                      <w:szCs w:val="24"/>
                      <w:lang w:eastAsia="en-GB"/>
                    </w:rPr>
                    <w:t>Standard Planning Data included?</w:t>
                  </w:r>
                </w:p>
              </w:tc>
              <w:tc>
                <w:tcPr>
                  <w:tcW w:w="3888" w:type="dxa"/>
                  <w:tcBorders>
                    <w:top w:val="nil"/>
                    <w:left w:val="nil"/>
                    <w:bottom w:val="single" w:color="auto" w:sz="4" w:space="0"/>
                    <w:right w:val="single" w:color="auto" w:sz="4" w:space="0"/>
                  </w:tcBorders>
                  <w:shd w:val="clear" w:color="auto" w:fill="auto"/>
                  <w:noWrap/>
                  <w:vAlign w:val="bottom"/>
                  <w:hideMark/>
                </w:tcPr>
                <w:p w:rsidRPr="001E1672" w:rsidR="004A22D4" w:rsidP="009E3211" w:rsidRDefault="004A22D4" w14:paraId="7FC0E7DE" w14:textId="77777777">
                  <w:pPr>
                    <w:keepNext/>
                    <w:keepLines/>
                    <w:spacing w:after="0"/>
                    <w:rPr>
                      <w:rFonts w:cs="Arial"/>
                      <w:lang w:eastAsia="en-GB"/>
                    </w:rPr>
                  </w:pPr>
                  <w:r w:rsidRPr="001E1672">
                    <w:rPr>
                      <w:rFonts w:cs="Arial"/>
                      <w:lang w:eastAsia="en-GB"/>
                    </w:rPr>
                    <w:t>Yes/No</w:t>
                  </w:r>
                </w:p>
              </w:tc>
            </w:tr>
            <w:tr w:rsidRPr="001E1672" w:rsidR="004A22D4" w:rsidTr="00953C97" w14:paraId="14534BF5" w14:textId="77777777">
              <w:trPr>
                <w:trHeight w:val="555"/>
              </w:trPr>
              <w:tc>
                <w:tcPr>
                  <w:tcW w:w="4203" w:type="dxa"/>
                  <w:tcBorders>
                    <w:top w:val="nil"/>
                    <w:left w:val="single" w:color="auto" w:sz="4" w:space="0"/>
                    <w:bottom w:val="single" w:color="auto" w:sz="4" w:space="0"/>
                    <w:right w:val="single" w:color="auto" w:sz="4" w:space="0"/>
                  </w:tcBorders>
                  <w:shd w:val="clear" w:color="auto" w:fill="auto"/>
                  <w:vAlign w:val="bottom"/>
                  <w:hideMark/>
                </w:tcPr>
                <w:p w:rsidRPr="001E1672" w:rsidR="004A22D4" w:rsidP="009E3211" w:rsidRDefault="00F93280" w14:paraId="33EB2F66" w14:textId="1B76FF5B">
                  <w:pPr>
                    <w:keepNext/>
                    <w:keepLines/>
                    <w:spacing w:after="0"/>
                    <w:rPr>
                      <w:rFonts w:cs="Arial"/>
                      <w:b/>
                      <w:bCs/>
                      <w:sz w:val="24"/>
                      <w:szCs w:val="24"/>
                      <w:lang w:eastAsia="en-GB"/>
                    </w:rPr>
                  </w:pPr>
                  <w:r>
                    <w:rPr>
                      <w:rFonts w:cs="Arial"/>
                      <w:b/>
                      <w:bCs/>
                      <w:sz w:val="24"/>
                      <w:szCs w:val="24"/>
                      <w:lang w:eastAsia="en-GB"/>
                    </w:rPr>
                    <w:t xml:space="preserve">29. </w:t>
                  </w:r>
                  <w:r w:rsidRPr="001E1672" w:rsidR="004A22D4">
                    <w:rPr>
                      <w:rFonts w:cs="Arial"/>
                      <w:b/>
                      <w:bCs/>
                      <w:sz w:val="24"/>
                      <w:szCs w:val="24"/>
                      <w:lang w:eastAsia="en-GB"/>
                    </w:rPr>
                    <w:t>Is the Application for Active Network Management (ANM)?</w:t>
                  </w:r>
                </w:p>
              </w:tc>
              <w:tc>
                <w:tcPr>
                  <w:tcW w:w="3888" w:type="dxa"/>
                  <w:tcBorders>
                    <w:top w:val="nil"/>
                    <w:left w:val="nil"/>
                    <w:bottom w:val="single" w:color="auto" w:sz="4" w:space="0"/>
                    <w:right w:val="single" w:color="auto" w:sz="4" w:space="0"/>
                  </w:tcBorders>
                  <w:shd w:val="clear" w:color="auto" w:fill="auto"/>
                  <w:noWrap/>
                  <w:vAlign w:val="bottom"/>
                  <w:hideMark/>
                </w:tcPr>
                <w:p w:rsidRPr="001E1672" w:rsidR="004A22D4" w:rsidP="009E3211" w:rsidRDefault="004A22D4" w14:paraId="60861EAA" w14:textId="77777777">
                  <w:pPr>
                    <w:keepNext/>
                    <w:keepLines/>
                    <w:spacing w:after="0"/>
                    <w:rPr>
                      <w:rFonts w:cs="Arial"/>
                      <w:lang w:eastAsia="en-GB"/>
                    </w:rPr>
                  </w:pPr>
                  <w:r w:rsidRPr="001E1672">
                    <w:rPr>
                      <w:rFonts w:cs="Arial"/>
                      <w:lang w:eastAsia="en-GB"/>
                    </w:rPr>
                    <w:t>YES/NO</w:t>
                  </w:r>
                </w:p>
              </w:tc>
            </w:tr>
            <w:tr w:rsidRPr="001E1672" w:rsidR="004A22D4" w:rsidTr="00953C97" w14:paraId="6A18DE07" w14:textId="77777777">
              <w:trPr>
                <w:trHeight w:val="465"/>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F93280" w14:paraId="64010103" w14:textId="6DC29E38">
                  <w:pPr>
                    <w:keepNext/>
                    <w:keepLines/>
                    <w:spacing w:after="0"/>
                    <w:rPr>
                      <w:rFonts w:cs="Arial"/>
                      <w:b/>
                      <w:bCs/>
                      <w:sz w:val="24"/>
                      <w:szCs w:val="24"/>
                      <w:lang w:eastAsia="en-GB"/>
                    </w:rPr>
                  </w:pPr>
                  <w:r>
                    <w:rPr>
                      <w:rFonts w:cs="Arial"/>
                      <w:b/>
                      <w:bCs/>
                      <w:sz w:val="24"/>
                      <w:szCs w:val="24"/>
                      <w:lang w:eastAsia="en-GB"/>
                    </w:rPr>
                    <w:t xml:space="preserve">30. </w:t>
                  </w:r>
                  <w:r w:rsidRPr="001E1672" w:rsidR="004A22D4">
                    <w:rPr>
                      <w:rFonts w:cs="Arial"/>
                      <w:b/>
                      <w:bCs/>
                      <w:sz w:val="24"/>
                      <w:szCs w:val="24"/>
                      <w:lang w:eastAsia="en-GB"/>
                    </w:rPr>
                    <w:t>Does the Application request an ESO product such as RDP?</w:t>
                  </w:r>
                </w:p>
              </w:tc>
              <w:tc>
                <w:tcPr>
                  <w:tcW w:w="3888" w:type="dxa"/>
                  <w:tcBorders>
                    <w:top w:val="nil"/>
                    <w:left w:val="nil"/>
                    <w:bottom w:val="single" w:color="auto" w:sz="4" w:space="0"/>
                    <w:right w:val="single" w:color="auto" w:sz="4" w:space="0"/>
                  </w:tcBorders>
                  <w:shd w:val="clear" w:color="auto" w:fill="auto"/>
                  <w:vAlign w:val="center"/>
                  <w:hideMark/>
                </w:tcPr>
                <w:p w:rsidRPr="001E1672" w:rsidR="004A22D4" w:rsidP="009E3211" w:rsidRDefault="004A22D4" w14:paraId="1590ABBB" w14:textId="77777777">
                  <w:pPr>
                    <w:keepNext/>
                    <w:keepLines/>
                    <w:spacing w:after="0"/>
                    <w:rPr>
                      <w:rFonts w:cs="Arial"/>
                      <w:lang w:eastAsia="en-GB"/>
                    </w:rPr>
                  </w:pPr>
                  <w:r w:rsidRPr="001E1672">
                    <w:rPr>
                      <w:rFonts w:cs="Arial"/>
                      <w:lang w:eastAsia="en-GB"/>
                    </w:rPr>
                    <w:t> </w:t>
                  </w:r>
                </w:p>
              </w:tc>
            </w:tr>
            <w:tr w:rsidRPr="001E1672" w:rsidR="004A22D4" w:rsidTr="00953C97" w14:paraId="61B6C615" w14:textId="77777777">
              <w:trPr>
                <w:trHeight w:val="525"/>
              </w:trPr>
              <w:tc>
                <w:tcPr>
                  <w:tcW w:w="4203" w:type="dxa"/>
                  <w:tcBorders>
                    <w:top w:val="nil"/>
                    <w:left w:val="single" w:color="auto" w:sz="4" w:space="0"/>
                    <w:bottom w:val="single" w:color="auto" w:sz="4" w:space="0"/>
                    <w:right w:val="single" w:color="auto" w:sz="4" w:space="0"/>
                  </w:tcBorders>
                  <w:shd w:val="clear" w:color="auto" w:fill="auto"/>
                  <w:noWrap/>
                  <w:vAlign w:val="bottom"/>
                  <w:hideMark/>
                </w:tcPr>
                <w:p w:rsidRPr="001E1672" w:rsidR="004A22D4" w:rsidP="009E3211" w:rsidRDefault="00F93280" w14:paraId="486E5418" w14:textId="79D394C1">
                  <w:pPr>
                    <w:keepNext/>
                    <w:keepLines/>
                    <w:spacing w:after="0"/>
                    <w:rPr>
                      <w:rFonts w:cs="Arial"/>
                      <w:b/>
                      <w:bCs/>
                      <w:sz w:val="24"/>
                      <w:szCs w:val="24"/>
                      <w:lang w:eastAsia="en-GB"/>
                    </w:rPr>
                  </w:pPr>
                  <w:r>
                    <w:rPr>
                      <w:rFonts w:cs="Arial"/>
                      <w:b/>
                      <w:bCs/>
                      <w:sz w:val="24"/>
                      <w:szCs w:val="24"/>
                      <w:lang w:eastAsia="en-GB"/>
                    </w:rPr>
                    <w:t xml:space="preserve">31. </w:t>
                  </w:r>
                  <w:r w:rsidRPr="001E1672" w:rsidR="004A22D4">
                    <w:rPr>
                      <w:rFonts w:cs="Arial"/>
                      <w:b/>
                      <w:bCs/>
                      <w:sz w:val="24"/>
                      <w:szCs w:val="24"/>
                      <w:lang w:eastAsia="en-GB"/>
                    </w:rPr>
                    <w:t>Connection Security Requested</w:t>
                  </w:r>
                </w:p>
              </w:tc>
              <w:tc>
                <w:tcPr>
                  <w:tcW w:w="3888" w:type="dxa"/>
                  <w:tcBorders>
                    <w:top w:val="nil"/>
                    <w:left w:val="nil"/>
                    <w:bottom w:val="single" w:color="auto" w:sz="4" w:space="0"/>
                    <w:right w:val="single" w:color="auto" w:sz="4" w:space="0"/>
                  </w:tcBorders>
                  <w:shd w:val="clear" w:color="auto" w:fill="auto"/>
                  <w:vAlign w:val="center"/>
                  <w:hideMark/>
                </w:tcPr>
                <w:p w:rsidRPr="001E1672" w:rsidR="004A22D4" w:rsidP="009E3211" w:rsidRDefault="004A22D4" w14:paraId="4B9D0432" w14:textId="77777777">
                  <w:pPr>
                    <w:keepNext/>
                    <w:keepLines/>
                    <w:spacing w:after="0"/>
                    <w:rPr>
                      <w:rFonts w:cs="Arial"/>
                      <w:lang w:eastAsia="en-GB"/>
                    </w:rPr>
                  </w:pPr>
                  <w:r w:rsidRPr="001E1672">
                    <w:rPr>
                      <w:rFonts w:cs="Arial"/>
                      <w:lang w:eastAsia="en-GB"/>
                    </w:rPr>
                    <w:t>SQSS Compliant/Firm/Customer Choice</w:t>
                  </w:r>
                </w:p>
              </w:tc>
            </w:tr>
            <w:tr w:rsidRPr="001E1672" w:rsidR="004A22D4" w:rsidTr="00953C97" w14:paraId="3A663F9A" w14:textId="77777777">
              <w:trPr>
                <w:trHeight w:val="645"/>
              </w:trPr>
              <w:tc>
                <w:tcPr>
                  <w:tcW w:w="4203" w:type="dxa"/>
                  <w:tcBorders>
                    <w:top w:val="nil"/>
                    <w:left w:val="single" w:color="auto" w:sz="4" w:space="0"/>
                    <w:bottom w:val="single" w:color="auto" w:sz="4" w:space="0"/>
                    <w:right w:val="single" w:color="auto" w:sz="4" w:space="0"/>
                  </w:tcBorders>
                  <w:shd w:val="clear" w:color="auto" w:fill="auto"/>
                  <w:vAlign w:val="bottom"/>
                  <w:hideMark/>
                </w:tcPr>
                <w:p w:rsidRPr="001E1672" w:rsidR="004A22D4" w:rsidP="009E3211" w:rsidRDefault="00422D46" w14:paraId="3BD9FE41" w14:textId="6A687FD2">
                  <w:pPr>
                    <w:keepNext/>
                    <w:keepLines/>
                    <w:spacing w:after="0"/>
                    <w:jc w:val="both"/>
                    <w:rPr>
                      <w:rFonts w:cs="Arial"/>
                      <w:b/>
                      <w:bCs/>
                      <w:sz w:val="24"/>
                      <w:szCs w:val="24"/>
                      <w:lang w:eastAsia="en-GB"/>
                    </w:rPr>
                  </w:pPr>
                  <w:r>
                    <w:rPr>
                      <w:rFonts w:cs="Arial"/>
                      <w:b/>
                      <w:bCs/>
                      <w:sz w:val="24"/>
                      <w:szCs w:val="24"/>
                      <w:lang w:eastAsia="en-GB"/>
                    </w:rPr>
                    <w:t>32. Anticipated Date when the Embedded Power Station(s) will have its connection energised and/or commence use of the Distribution System</w:t>
                  </w:r>
                </w:p>
              </w:tc>
              <w:tc>
                <w:tcPr>
                  <w:tcW w:w="3888" w:type="dxa"/>
                  <w:tcBorders>
                    <w:top w:val="nil"/>
                    <w:left w:val="nil"/>
                    <w:bottom w:val="single" w:color="auto" w:sz="4" w:space="0"/>
                    <w:right w:val="single" w:color="auto" w:sz="4" w:space="0"/>
                  </w:tcBorders>
                  <w:shd w:val="clear" w:color="auto" w:fill="auto"/>
                  <w:noWrap/>
                  <w:vAlign w:val="bottom"/>
                  <w:hideMark/>
                </w:tcPr>
                <w:p w:rsidRPr="001E1672" w:rsidR="004A22D4" w:rsidP="009E3211" w:rsidRDefault="004A22D4" w14:paraId="34FBC94C" w14:textId="77777777">
                  <w:pPr>
                    <w:keepNext/>
                    <w:keepLines/>
                    <w:spacing w:after="0"/>
                    <w:rPr>
                      <w:rFonts w:cs="Arial"/>
                      <w:lang w:eastAsia="en-GB"/>
                    </w:rPr>
                  </w:pPr>
                  <w:r w:rsidRPr="001E1672">
                    <w:rPr>
                      <w:rFonts w:cs="Arial"/>
                      <w:lang w:eastAsia="en-GB"/>
                    </w:rPr>
                    <w:t> </w:t>
                  </w:r>
                </w:p>
              </w:tc>
            </w:tr>
            <w:tr w:rsidRPr="001E1672" w:rsidR="004A22D4" w:rsidTr="00953C97" w14:paraId="5DC3BFCF" w14:textId="77777777">
              <w:trPr>
                <w:trHeight w:val="630"/>
              </w:trPr>
              <w:tc>
                <w:tcPr>
                  <w:tcW w:w="4203" w:type="dxa"/>
                  <w:tcBorders>
                    <w:top w:val="nil"/>
                    <w:left w:val="single" w:color="auto" w:sz="4" w:space="0"/>
                    <w:bottom w:val="single" w:color="auto" w:sz="4" w:space="0"/>
                    <w:right w:val="single" w:color="auto" w:sz="4" w:space="0"/>
                  </w:tcBorders>
                  <w:shd w:val="clear" w:color="auto" w:fill="auto"/>
                  <w:vAlign w:val="bottom"/>
                  <w:hideMark/>
                </w:tcPr>
                <w:p w:rsidRPr="001E1672" w:rsidR="004A22D4" w:rsidP="009E3211" w:rsidRDefault="00422D46" w14:paraId="468FBB6F" w14:textId="54A374EC">
                  <w:pPr>
                    <w:keepNext/>
                    <w:keepLines/>
                    <w:spacing w:after="0"/>
                    <w:jc w:val="both"/>
                    <w:rPr>
                      <w:rFonts w:cs="Arial"/>
                      <w:b/>
                      <w:bCs/>
                      <w:sz w:val="24"/>
                      <w:szCs w:val="24"/>
                      <w:lang w:eastAsia="en-GB"/>
                    </w:rPr>
                  </w:pPr>
                  <w:r>
                    <w:rPr>
                      <w:rFonts w:cs="Arial"/>
                      <w:b/>
                      <w:bCs/>
                      <w:sz w:val="24"/>
                      <w:szCs w:val="24"/>
                      <w:lang w:eastAsia="en-GB"/>
                    </w:rPr>
                    <w:t xml:space="preserve">33. </w:t>
                  </w:r>
                  <w:r w:rsidRPr="001E1672" w:rsidR="004A22D4">
                    <w:rPr>
                      <w:rFonts w:cs="Arial"/>
                      <w:b/>
                      <w:bCs/>
                      <w:sz w:val="24"/>
                      <w:szCs w:val="24"/>
                      <w:lang w:eastAsia="en-GB"/>
                    </w:rPr>
                    <w:t xml:space="preserve">Connection Charging Payment Options </w:t>
                  </w:r>
                </w:p>
              </w:tc>
              <w:tc>
                <w:tcPr>
                  <w:tcW w:w="3888" w:type="dxa"/>
                  <w:tcBorders>
                    <w:top w:val="nil"/>
                    <w:left w:val="nil"/>
                    <w:bottom w:val="single" w:color="auto" w:sz="4" w:space="0"/>
                    <w:right w:val="single" w:color="auto" w:sz="4" w:space="0"/>
                  </w:tcBorders>
                  <w:shd w:val="clear" w:color="auto" w:fill="auto"/>
                  <w:vAlign w:val="center"/>
                  <w:hideMark/>
                </w:tcPr>
                <w:p w:rsidRPr="001E1672" w:rsidR="004A22D4" w:rsidP="009E3211" w:rsidRDefault="004A22D4" w14:paraId="131668EB" w14:textId="77777777">
                  <w:pPr>
                    <w:keepNext/>
                    <w:keepLines/>
                    <w:spacing w:after="0"/>
                    <w:rPr>
                      <w:rFonts w:cs="Arial"/>
                      <w:lang w:eastAsia="en-GB"/>
                    </w:rPr>
                  </w:pPr>
                  <w:r w:rsidRPr="001E1672">
                    <w:rPr>
                      <w:rFonts w:cs="Arial"/>
                      <w:lang w:eastAsia="en-GB"/>
                    </w:rPr>
                    <w:t xml:space="preserve">Capital Contributions/Annualised </w:t>
                  </w:r>
                </w:p>
              </w:tc>
            </w:tr>
          </w:tbl>
          <w:p w:rsidR="00D3521C" w:rsidP="009E3211" w:rsidRDefault="00D3521C" w14:paraId="10FA3219" w14:textId="77777777">
            <w:pPr>
              <w:keepNext/>
              <w:keepLines/>
              <w:spacing w:after="0"/>
              <w:jc w:val="center"/>
              <w:rPr>
                <w:rFonts w:ascii="Calibri" w:hAnsi="Calibri" w:cs="Calibri"/>
                <w:b/>
                <w:bCs/>
                <w:color w:val="000000"/>
              </w:rPr>
            </w:pPr>
          </w:p>
          <w:p w:rsidR="00D3521C" w:rsidP="009E3211" w:rsidRDefault="00D3521C" w14:paraId="6960A8C5" w14:textId="77777777">
            <w:pPr>
              <w:keepNext/>
              <w:keepLines/>
              <w:spacing w:after="0"/>
              <w:jc w:val="center"/>
              <w:rPr>
                <w:rFonts w:ascii="Calibri" w:hAnsi="Calibri" w:cs="Calibri"/>
                <w:b/>
                <w:bCs/>
                <w:color w:val="000000"/>
              </w:rPr>
            </w:pPr>
          </w:p>
          <w:p w:rsidR="001657A2" w:rsidP="009E3211" w:rsidRDefault="001657A2" w14:paraId="3C37768B" w14:textId="77777777">
            <w:pPr>
              <w:keepNext/>
              <w:keepLines/>
              <w:spacing w:after="0"/>
              <w:jc w:val="center"/>
              <w:rPr>
                <w:rFonts w:ascii="Calibri" w:hAnsi="Calibri" w:cs="Calibri"/>
                <w:b/>
                <w:bCs/>
                <w:color w:val="000000"/>
                <w:lang w:eastAsia="en-GB"/>
              </w:rPr>
            </w:pPr>
            <w:r>
              <w:rPr>
                <w:rFonts w:ascii="Calibri" w:hAnsi="Calibri" w:cs="Calibri"/>
                <w:b/>
                <w:bCs/>
                <w:color w:val="000000"/>
              </w:rPr>
              <w:t>SBN</w:t>
            </w:r>
          </w:p>
        </w:tc>
      </w:tr>
      <w:tr w:rsidR="001657A2" w:rsidTr="00113DC7" w14:paraId="30148324" w14:textId="7777777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rsidR="001657A2" w:rsidP="009E3211" w:rsidRDefault="001657A2" w14:paraId="36D41372" w14:textId="77777777">
            <w:pPr>
              <w:keepNext/>
              <w:keepLines/>
              <w:jc w:val="center"/>
              <w:rPr>
                <w:rFonts w:ascii="Calibri" w:hAnsi="Calibri" w:cs="Calibri"/>
                <w:b/>
                <w:bCs/>
                <w:color w:val="000000"/>
              </w:rPr>
            </w:pPr>
          </w:p>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rsidR="001657A2" w:rsidP="009E3211" w:rsidRDefault="001657A2" w14:paraId="00FAC998" w14:textId="77777777">
            <w:pPr>
              <w:keepNext/>
              <w:keepLines/>
            </w:pPr>
          </w:p>
        </w:tc>
      </w:tr>
      <w:tr w:rsidR="001657A2" w:rsidTr="00113DC7" w14:paraId="44ACC8B0" w14:textId="7777777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rsidR="001657A2" w:rsidP="009E3211" w:rsidRDefault="001657A2" w14:paraId="76B1C2BD" w14:textId="77777777">
            <w:pPr>
              <w:keepNext/>
              <w:keepLines/>
              <w:rPr>
                <w:rFonts w:ascii="Calibri" w:hAnsi="Calibri" w:cs="Calibri"/>
                <w:color w:val="000000"/>
                <w:sz w:val="22"/>
                <w:szCs w:val="22"/>
              </w:rPr>
            </w:pPr>
          </w:p>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rsidR="001657A2" w:rsidP="009E3211" w:rsidRDefault="001657A2" w14:paraId="1C88BC4E" w14:textId="77777777">
            <w:pPr>
              <w:keepNext/>
              <w:keepLines/>
            </w:pPr>
          </w:p>
        </w:tc>
      </w:tr>
      <w:tr w:rsidR="001657A2" w:rsidTr="00113DC7" w14:paraId="064F2DFC" w14:textId="7777777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rsidR="001657A2" w:rsidP="009E3211" w:rsidRDefault="001657A2" w14:paraId="339BE54D" w14:textId="77777777">
            <w:pPr>
              <w:keepNext/>
              <w:keepLines/>
            </w:pPr>
          </w:p>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rsidR="001657A2" w:rsidP="009E3211" w:rsidRDefault="001657A2" w14:paraId="7EB87AE2" w14:textId="77777777">
            <w:pPr>
              <w:keepNext/>
              <w:keepLines/>
            </w:pPr>
          </w:p>
        </w:tc>
      </w:tr>
    </w:tbl>
    <w:p w:rsidR="00741B0E" w:rsidP="004F0124" w:rsidRDefault="004506CA" w14:paraId="26A3D605" w14:textId="3028B93F">
      <w:pPr>
        <w:pStyle w:val="Heading2"/>
        <w:keepNext/>
        <w:keepLines/>
        <w:numPr>
          <w:ilvl w:val="0"/>
          <w:numId w:val="0"/>
        </w:numPr>
        <w:rPr>
          <w:sz w:val="28"/>
        </w:rPr>
      </w:pPr>
      <w:r>
        <w:rPr>
          <w:sz w:val="28"/>
        </w:rPr>
        <w:t>A</w:t>
      </w:r>
      <w:r w:rsidR="00741B0E">
        <w:rPr>
          <w:sz w:val="28"/>
        </w:rPr>
        <w:t xml:space="preserve">ppendix </w:t>
      </w:r>
      <w:r w:rsidR="00C61C6E">
        <w:rPr>
          <w:sz w:val="28"/>
        </w:rPr>
        <w:t>C</w:t>
      </w:r>
      <w:r w:rsidR="00741B0E">
        <w:rPr>
          <w:sz w:val="28"/>
        </w:rPr>
        <w:t xml:space="preserve">: Abbreviations &amp; Definitions </w:t>
      </w:r>
    </w:p>
    <w:p w:rsidR="00741B0E" w:rsidP="004F0124" w:rsidRDefault="00741B0E" w14:paraId="76563D81" w14:textId="77777777">
      <w:pPr>
        <w:keepNext/>
        <w:keepLines/>
      </w:pPr>
    </w:p>
    <w:p w:rsidR="00741B0E" w:rsidP="009E3211" w:rsidRDefault="00741B0E" w14:paraId="658266D6" w14:textId="77777777">
      <w:pPr>
        <w:keepNext/>
        <w:keepLines/>
        <w:tabs>
          <w:tab w:val="left" w:pos="1843"/>
        </w:tabs>
        <w:spacing w:after="0"/>
        <w:ind w:left="1843" w:hanging="1843"/>
      </w:pPr>
      <w:r>
        <w:t>Affected TO</w:t>
      </w:r>
      <w:r>
        <w:tab/>
      </w:r>
      <w:r>
        <w:t>Affected Transmission Owner</w:t>
      </w:r>
    </w:p>
    <w:p w:rsidR="00741B0E" w:rsidP="009E3211" w:rsidRDefault="00741B0E" w14:paraId="56B00C03" w14:textId="77777777">
      <w:pPr>
        <w:keepNext/>
        <w:keepLines/>
        <w:tabs>
          <w:tab w:val="left" w:pos="798"/>
          <w:tab w:val="left" w:pos="1843"/>
          <w:tab w:val="left" w:pos="2410"/>
        </w:tabs>
        <w:spacing w:after="0"/>
        <w:ind w:left="1843" w:hanging="1843"/>
      </w:pPr>
      <w:r>
        <w:t>DNO</w:t>
      </w:r>
      <w:r>
        <w:tab/>
      </w:r>
      <w:r>
        <w:tab/>
      </w:r>
      <w:r>
        <w:t>Distribution Network Operator</w:t>
      </w:r>
    </w:p>
    <w:p w:rsidR="00422D46" w:rsidP="004F0124" w:rsidRDefault="00422D46" w14:paraId="2E487FBF" w14:textId="3F8215B1">
      <w:pPr>
        <w:keepNext/>
        <w:keepLines/>
        <w:tabs>
          <w:tab w:val="left" w:pos="798"/>
          <w:tab w:val="left" w:pos="1843"/>
          <w:tab w:val="left" w:pos="2410"/>
        </w:tabs>
        <w:spacing w:after="0"/>
        <w:ind w:left="1843" w:hanging="1843"/>
      </w:pPr>
      <w:r>
        <w:t>ETI</w:t>
      </w:r>
      <w:r>
        <w:tab/>
      </w:r>
      <w:r w:rsidR="004930D2">
        <w:tab/>
      </w:r>
      <w:r w:rsidR="004930D2">
        <w:t>Evaluation of Transmission Impact</w:t>
      </w:r>
      <w:r>
        <w:t xml:space="preserve"> </w:t>
      </w:r>
    </w:p>
    <w:p w:rsidR="00741B0E" w:rsidP="009E3211" w:rsidRDefault="00741B0E" w14:paraId="3AC9BAFD" w14:textId="4643B376">
      <w:pPr>
        <w:keepNext/>
        <w:keepLines/>
        <w:tabs>
          <w:tab w:val="left" w:pos="798"/>
          <w:tab w:val="left" w:pos="1843"/>
          <w:tab w:val="left" w:pos="2410"/>
        </w:tabs>
        <w:spacing w:after="0"/>
        <w:ind w:left="1843" w:hanging="1843"/>
      </w:pPr>
      <w:r>
        <w:t>Host TO</w:t>
      </w:r>
      <w:r>
        <w:tab/>
      </w:r>
      <w:r>
        <w:tab/>
      </w:r>
      <w:r>
        <w:t>Host Transmission Owner</w:t>
      </w:r>
    </w:p>
    <w:p w:rsidR="006C2D3E" w:rsidP="009E3211" w:rsidRDefault="006C2D3E" w14:paraId="681744F7" w14:textId="77777777">
      <w:pPr>
        <w:keepNext/>
        <w:keepLines/>
        <w:tabs>
          <w:tab w:val="left" w:pos="798"/>
          <w:tab w:val="left" w:pos="1843"/>
          <w:tab w:val="left" w:pos="2410"/>
        </w:tabs>
        <w:spacing w:after="0"/>
        <w:ind w:left="1843" w:hanging="1843"/>
      </w:pPr>
      <w:r>
        <w:t>OFTO</w:t>
      </w:r>
      <w:r>
        <w:tab/>
      </w:r>
      <w:r>
        <w:tab/>
      </w:r>
      <w:r>
        <w:t>Offshore Transmission Owner</w:t>
      </w:r>
    </w:p>
    <w:p w:rsidR="00741B0E" w:rsidP="009E3211" w:rsidRDefault="00741B0E" w14:paraId="5FBD9564" w14:textId="77777777">
      <w:pPr>
        <w:keepNext/>
        <w:keepLines/>
        <w:tabs>
          <w:tab w:val="left" w:pos="798"/>
          <w:tab w:val="left" w:pos="1843"/>
          <w:tab w:val="left" w:pos="2410"/>
        </w:tabs>
        <w:spacing w:after="0"/>
        <w:ind w:left="1843" w:hanging="1843"/>
      </w:pPr>
      <w:r>
        <w:t>Other Affected TO</w:t>
      </w:r>
      <w:r>
        <w:tab/>
      </w:r>
      <w:r>
        <w:t>Other Affected Transmission Owner</w:t>
      </w:r>
    </w:p>
    <w:p w:rsidR="00741B0E" w:rsidP="009E3211" w:rsidRDefault="00741B0E" w14:paraId="0718F91E" w14:textId="77777777">
      <w:pPr>
        <w:keepNext/>
        <w:keepLines/>
        <w:tabs>
          <w:tab w:val="left" w:pos="798"/>
          <w:tab w:val="left" w:pos="1843"/>
          <w:tab w:val="left" w:pos="2410"/>
        </w:tabs>
        <w:spacing w:after="0"/>
        <w:ind w:left="1843" w:hanging="1843"/>
      </w:pPr>
      <w:r>
        <w:t>SHET</w:t>
      </w:r>
      <w:r>
        <w:tab/>
      </w:r>
      <w:r>
        <w:tab/>
      </w:r>
      <w:r>
        <w:t>Scottish Hydro</w:t>
      </w:r>
      <w:r w:rsidR="001F741A">
        <w:t xml:space="preserve"> </w:t>
      </w:r>
      <w:r>
        <w:t xml:space="preserve">Electric Transmission </w:t>
      </w:r>
      <w:r w:rsidR="00B70943">
        <w:t>plc</w:t>
      </w:r>
    </w:p>
    <w:p w:rsidR="00741B0E" w:rsidP="009E3211" w:rsidRDefault="00741B0E" w14:paraId="6419BAEE" w14:textId="77777777">
      <w:pPr>
        <w:keepNext/>
        <w:keepLines/>
        <w:tabs>
          <w:tab w:val="left" w:pos="798"/>
          <w:tab w:val="left" w:pos="1843"/>
          <w:tab w:val="left" w:pos="2410"/>
        </w:tabs>
        <w:spacing w:after="0"/>
        <w:ind w:left="1843" w:hanging="1843"/>
      </w:pPr>
      <w:r>
        <w:t>SPT</w:t>
      </w:r>
      <w:r>
        <w:tab/>
      </w:r>
      <w:r>
        <w:tab/>
      </w:r>
      <w:r>
        <w:t xml:space="preserve">SP Transmission </w:t>
      </w:r>
      <w:r w:rsidR="00B70943">
        <w:t>plc</w:t>
      </w:r>
    </w:p>
    <w:p w:rsidR="005138F2" w:rsidP="009E3211" w:rsidRDefault="005138F2" w14:paraId="4A251DCB" w14:textId="77777777">
      <w:pPr>
        <w:keepNext/>
        <w:keepLines/>
        <w:tabs>
          <w:tab w:val="left" w:pos="798"/>
          <w:tab w:val="left" w:pos="1843"/>
          <w:tab w:val="left" w:pos="2410"/>
        </w:tabs>
        <w:spacing w:after="0"/>
        <w:ind w:left="1843" w:hanging="1843"/>
      </w:pPr>
      <w:r>
        <w:t>TEC</w:t>
      </w:r>
      <w:r>
        <w:tab/>
      </w:r>
      <w:r>
        <w:tab/>
      </w:r>
      <w:r>
        <w:t>Transmission Entry Capacity</w:t>
      </w:r>
    </w:p>
    <w:p w:rsidR="004930D2" w:rsidP="004F0124" w:rsidRDefault="004930D2" w14:paraId="58FA0842" w14:textId="5B4F3BFB">
      <w:pPr>
        <w:keepNext/>
        <w:keepLines/>
        <w:tabs>
          <w:tab w:val="left" w:pos="798"/>
          <w:tab w:val="left" w:pos="1843"/>
          <w:tab w:val="left" w:pos="2410"/>
        </w:tabs>
        <w:spacing w:after="0"/>
        <w:ind w:left="1843" w:hanging="1843"/>
      </w:pPr>
      <w:r>
        <w:t>TIA</w:t>
      </w:r>
      <w:r>
        <w:tab/>
      </w:r>
      <w:r>
        <w:tab/>
      </w:r>
      <w:r>
        <w:t xml:space="preserve">Transmission Impact Assessment </w:t>
      </w:r>
    </w:p>
    <w:p w:rsidR="00741B0E" w:rsidP="009E3211" w:rsidRDefault="00741B0E" w14:paraId="0CF4CCB7" w14:textId="5C0C2526">
      <w:pPr>
        <w:keepNext/>
        <w:keepLines/>
        <w:tabs>
          <w:tab w:val="left" w:pos="798"/>
          <w:tab w:val="left" w:pos="1843"/>
          <w:tab w:val="left" w:pos="2410"/>
        </w:tabs>
        <w:spacing w:after="0"/>
        <w:ind w:left="1843" w:hanging="1843"/>
      </w:pPr>
      <w:r>
        <w:t>TO</w:t>
      </w:r>
      <w:r>
        <w:tab/>
      </w:r>
      <w:r>
        <w:tab/>
      </w:r>
      <w:r>
        <w:t>Transmission Owner</w:t>
      </w:r>
    </w:p>
    <w:p w:rsidR="00741B0E" w:rsidP="004F0124" w:rsidRDefault="00741B0E" w14:paraId="265E4566" w14:textId="77777777">
      <w:pPr>
        <w:pStyle w:val="Heading2"/>
        <w:keepNext/>
        <w:keepLines/>
        <w:numPr>
          <w:ilvl w:val="0"/>
          <w:numId w:val="0"/>
        </w:numPr>
      </w:pPr>
    </w:p>
    <w:p w:rsidR="00741B0E" w:rsidP="009E3211" w:rsidRDefault="00741B0E" w14:paraId="09992762" w14:textId="77777777">
      <w:pPr>
        <w:pStyle w:val="Heading2"/>
        <w:keepNext/>
        <w:keepLines/>
        <w:numPr>
          <w:ilvl w:val="0"/>
          <w:numId w:val="0"/>
        </w:numPr>
      </w:pPr>
      <w:r>
        <w:t xml:space="preserve">Definitions </w:t>
      </w:r>
    </w:p>
    <w:p w:rsidR="00741B0E" w:rsidP="004F0124" w:rsidRDefault="00741B0E" w14:paraId="53889F76" w14:textId="77777777">
      <w:pPr>
        <w:pStyle w:val="Left15"/>
        <w:keepNext/>
        <w:keepLines/>
        <w:spacing w:before="0" w:after="0"/>
        <w:ind w:left="0"/>
        <w:rPr>
          <w:b/>
        </w:rPr>
      </w:pPr>
      <w:r>
        <w:rPr>
          <w:b/>
        </w:rPr>
        <w:t>STC definitions used:</w:t>
      </w:r>
    </w:p>
    <w:p w:rsidR="00741B0E" w:rsidP="009E3211" w:rsidRDefault="00741B0E" w14:paraId="3B5A48EF" w14:textId="77777777">
      <w:pPr>
        <w:pStyle w:val="Left25"/>
        <w:keepNext/>
        <w:keepLines/>
        <w:spacing w:before="0" w:after="0"/>
        <w:ind w:left="0"/>
      </w:pPr>
      <w:r>
        <w:t>Business Day</w:t>
      </w:r>
    </w:p>
    <w:p w:rsidR="00741B0E" w:rsidP="009E3211" w:rsidRDefault="00741B0E" w14:paraId="11ACD537" w14:textId="77777777">
      <w:pPr>
        <w:pStyle w:val="Left25"/>
        <w:keepNext/>
        <w:keepLines/>
        <w:spacing w:before="0" w:after="0"/>
        <w:ind w:left="0"/>
      </w:pPr>
      <w:r>
        <w:t>CUSC</w:t>
      </w:r>
    </w:p>
    <w:p w:rsidR="00FA36DC" w:rsidP="00FA36DC" w:rsidRDefault="00FA36DC" w14:paraId="4D334C59" w14:textId="77777777">
      <w:pPr>
        <w:pStyle w:val="Left25"/>
        <w:spacing w:before="0" w:after="0"/>
        <w:ind w:left="0"/>
      </w:pPr>
      <w:r>
        <w:t>Gated Application and Offer Process</w:t>
      </w:r>
    </w:p>
    <w:p w:rsidR="00FA36DC" w:rsidP="00FA36DC" w:rsidRDefault="00FA36DC" w14:paraId="4404D217" w14:textId="77777777">
      <w:pPr>
        <w:pStyle w:val="Left25"/>
        <w:spacing w:before="0" w:after="0"/>
        <w:ind w:left="0"/>
      </w:pPr>
      <w:r>
        <w:t>Gated Timetable</w:t>
      </w:r>
    </w:p>
    <w:p w:rsidR="00615EFF" w:rsidP="009E3211" w:rsidRDefault="00BE64C9" w14:paraId="2E7C5109" w14:textId="3D2D1323">
      <w:pPr>
        <w:pStyle w:val="Left25"/>
        <w:keepNext/>
        <w:keepLines/>
        <w:spacing w:before="0" w:after="0"/>
        <w:ind w:left="0"/>
        <w:rPr>
          <w:lang w:val="fr-FR"/>
        </w:rPr>
      </w:pPr>
      <w:r>
        <w:rPr>
          <w:lang w:val="fr-FR"/>
        </w:rPr>
        <w:t xml:space="preserve">The </w:t>
      </w:r>
      <w:proofErr w:type="spellStart"/>
      <w:r>
        <w:rPr>
          <w:lang w:val="fr-FR"/>
        </w:rPr>
        <w:t>Company</w:t>
      </w:r>
      <w:proofErr w:type="spellEnd"/>
    </w:p>
    <w:p w:rsidRPr="00AD4D19" w:rsidR="00741B0E" w:rsidP="009E3211" w:rsidRDefault="00741B0E" w14:paraId="723D86A1" w14:textId="77777777">
      <w:pPr>
        <w:pStyle w:val="Left25"/>
        <w:keepNext/>
        <w:keepLines/>
        <w:spacing w:before="0" w:after="0"/>
        <w:ind w:left="0"/>
        <w:rPr>
          <w:lang w:val="fr-FR"/>
        </w:rPr>
      </w:pPr>
      <w:r w:rsidRPr="00AD4D19">
        <w:rPr>
          <w:lang w:val="fr-FR"/>
        </w:rPr>
        <w:t>NGET</w:t>
      </w:r>
    </w:p>
    <w:p w:rsidRPr="00516B03" w:rsidR="00741B0E" w:rsidP="009E3211" w:rsidRDefault="00BE64C9" w14:paraId="3D62CFD1" w14:textId="2CCC8374">
      <w:pPr>
        <w:pStyle w:val="Left25"/>
        <w:keepNext/>
        <w:keepLines/>
        <w:spacing w:before="0" w:after="0"/>
        <w:ind w:left="0"/>
        <w:rPr>
          <w:lang w:val="fr-FR"/>
        </w:rPr>
      </w:pPr>
      <w:r>
        <w:rPr>
          <w:lang w:val="fr-FR"/>
        </w:rPr>
        <w:t xml:space="preserve">The </w:t>
      </w:r>
      <w:proofErr w:type="spellStart"/>
      <w:r>
        <w:rPr>
          <w:lang w:val="fr-FR"/>
        </w:rPr>
        <w:t>Company</w:t>
      </w:r>
      <w:proofErr w:type="spellEnd"/>
      <w:r w:rsidRPr="00AD4D19" w:rsidR="00741B0E">
        <w:rPr>
          <w:lang w:val="fr-FR"/>
        </w:rPr>
        <w:t xml:space="preserve"> Application Date</w:t>
      </w:r>
    </w:p>
    <w:p w:rsidR="005138F2" w:rsidP="009E3211" w:rsidRDefault="00BE64C9" w14:paraId="12CB4C30" w14:textId="3CDBB515">
      <w:pPr>
        <w:pStyle w:val="Left25"/>
        <w:keepNext/>
        <w:keepLines/>
        <w:spacing w:before="0" w:after="0"/>
        <w:ind w:left="0"/>
      </w:pPr>
      <w:r>
        <w:t>The Company</w:t>
      </w:r>
      <w:r w:rsidR="005138F2">
        <w:t xml:space="preserve"> Modification Application</w:t>
      </w:r>
    </w:p>
    <w:p w:rsidR="00D529E9" w:rsidP="009E3211" w:rsidRDefault="00D529E9" w14:paraId="707E13E1" w14:textId="77777777">
      <w:pPr>
        <w:pStyle w:val="Left25"/>
        <w:keepNext/>
        <w:keepLines/>
        <w:spacing w:before="0" w:after="0"/>
        <w:ind w:left="0"/>
      </w:pPr>
      <w:r>
        <w:t>National Electricity Transmission System</w:t>
      </w:r>
    </w:p>
    <w:p w:rsidR="00741B0E" w:rsidP="009E3211" w:rsidRDefault="00741B0E" w14:paraId="2FCD8325" w14:textId="77777777">
      <w:pPr>
        <w:pStyle w:val="Left25"/>
        <w:keepNext/>
        <w:keepLines/>
        <w:spacing w:before="0" w:after="0"/>
        <w:ind w:left="0"/>
      </w:pPr>
      <w:r>
        <w:t>Party</w:t>
      </w:r>
    </w:p>
    <w:p w:rsidR="005138F2" w:rsidP="009E3211" w:rsidRDefault="005138F2" w14:paraId="7A2CE533" w14:textId="77777777">
      <w:pPr>
        <w:pStyle w:val="Left25"/>
        <w:keepNext/>
        <w:keepLines/>
        <w:spacing w:before="0" w:after="0"/>
        <w:ind w:left="0"/>
      </w:pPr>
      <w:r>
        <w:t>Planning Assumptions</w:t>
      </w:r>
    </w:p>
    <w:p w:rsidR="005138F2" w:rsidP="009E3211" w:rsidRDefault="005138F2" w14:paraId="2761CFAA" w14:textId="77777777">
      <w:pPr>
        <w:pStyle w:val="Left25"/>
        <w:keepNext/>
        <w:keepLines/>
        <w:spacing w:before="0" w:after="0"/>
        <w:ind w:left="0"/>
      </w:pPr>
      <w:r>
        <w:t>Power Station</w:t>
      </w:r>
    </w:p>
    <w:p w:rsidR="00741B0E" w:rsidP="009E3211" w:rsidRDefault="00741B0E" w14:paraId="6E68633A" w14:textId="77777777">
      <w:pPr>
        <w:pStyle w:val="Left25"/>
        <w:keepNext/>
        <w:keepLines/>
        <w:spacing w:before="0" w:after="0"/>
        <w:ind w:left="0"/>
      </w:pPr>
      <w:r>
        <w:t>Relevant Connection Site</w:t>
      </w:r>
    </w:p>
    <w:p w:rsidR="00DE5FD4" w:rsidP="004F0124" w:rsidRDefault="00DE5FD4" w14:paraId="736836A7" w14:textId="7A819A93">
      <w:pPr>
        <w:pStyle w:val="Left25"/>
        <w:keepNext/>
        <w:keepLines/>
        <w:spacing w:before="0" w:after="0"/>
        <w:ind w:left="0"/>
      </w:pPr>
      <w:r>
        <w:t xml:space="preserve">The Company Modification Application for a Transmission Evaluation </w:t>
      </w:r>
    </w:p>
    <w:p w:rsidR="005138F2" w:rsidP="009E3211" w:rsidRDefault="005138F2" w14:paraId="6D717E39" w14:textId="26895E63">
      <w:pPr>
        <w:pStyle w:val="Left25"/>
        <w:keepNext/>
        <w:keepLines/>
        <w:spacing w:before="0" w:after="0"/>
        <w:ind w:left="0"/>
      </w:pPr>
      <w:r>
        <w:t xml:space="preserve">TO </w:t>
      </w:r>
      <w:r w:rsidR="00DE5FD4">
        <w:t xml:space="preserve">No </w:t>
      </w:r>
      <w:r>
        <w:t>Works Notice</w:t>
      </w:r>
    </w:p>
    <w:p w:rsidR="00741B0E" w:rsidP="009E3211" w:rsidRDefault="00741B0E" w14:paraId="36043137" w14:textId="77777777">
      <w:pPr>
        <w:pStyle w:val="Left25"/>
        <w:keepNext/>
        <w:keepLines/>
        <w:spacing w:before="0" w:after="0"/>
        <w:ind w:left="0"/>
      </w:pPr>
      <w:r>
        <w:t>Transmission Construction Works</w:t>
      </w:r>
    </w:p>
    <w:p w:rsidR="005138F2" w:rsidP="009E3211" w:rsidRDefault="005138F2" w14:paraId="59E0E305" w14:textId="77777777">
      <w:pPr>
        <w:pStyle w:val="Left25"/>
        <w:keepNext/>
        <w:keepLines/>
        <w:spacing w:before="0" w:after="0"/>
        <w:ind w:left="0"/>
      </w:pPr>
      <w:r>
        <w:t>Transmission Entry Capacity</w:t>
      </w:r>
    </w:p>
    <w:p w:rsidR="00F20C3E" w:rsidP="00F20C3E" w:rsidRDefault="00F20C3E" w14:paraId="6F2177EC" w14:textId="77777777">
      <w:pPr>
        <w:pStyle w:val="Left25"/>
        <w:spacing w:before="0" w:after="0"/>
        <w:ind w:left="0"/>
      </w:pPr>
      <w:r>
        <w:t>Transmission Evaluation</w:t>
      </w:r>
    </w:p>
    <w:p w:rsidR="00741B0E" w:rsidP="009E3211" w:rsidRDefault="00741B0E" w14:paraId="23722111" w14:textId="418C22B3">
      <w:pPr>
        <w:pStyle w:val="Left25"/>
        <w:keepNext/>
        <w:keepLines/>
        <w:spacing w:before="0" w:after="0"/>
        <w:ind w:left="0"/>
      </w:pPr>
      <w:r>
        <w:t>Transmission Owner</w:t>
      </w:r>
    </w:p>
    <w:p w:rsidR="00741B0E" w:rsidP="009E3211" w:rsidRDefault="00741B0E" w14:paraId="6C6B5261" w14:textId="77777777">
      <w:pPr>
        <w:pStyle w:val="Left25"/>
        <w:keepNext/>
        <w:keepLines/>
        <w:spacing w:before="0" w:after="0"/>
        <w:ind w:left="0"/>
      </w:pPr>
      <w:r>
        <w:t>Transmission System</w:t>
      </w:r>
    </w:p>
    <w:p w:rsidR="00741B0E" w:rsidP="009E3211" w:rsidRDefault="00741B0E" w14:paraId="6C443ED5" w14:textId="77777777">
      <w:pPr>
        <w:pStyle w:val="Left25"/>
        <w:keepNext/>
        <w:keepLines/>
        <w:spacing w:before="0" w:after="0"/>
        <w:ind w:left="0"/>
      </w:pPr>
      <w:r>
        <w:t>User Application</w:t>
      </w:r>
    </w:p>
    <w:p w:rsidR="00741B0E" w:rsidP="009E3211" w:rsidRDefault="00741B0E" w14:paraId="112B6B4A" w14:textId="77777777">
      <w:pPr>
        <w:pStyle w:val="Left25"/>
        <w:keepNext/>
        <w:keepLines/>
        <w:spacing w:before="0" w:after="0"/>
        <w:ind w:left="0"/>
      </w:pPr>
      <w:r>
        <w:t>User Application Date</w:t>
      </w:r>
    </w:p>
    <w:p w:rsidR="00741B0E" w:rsidP="009E3211" w:rsidRDefault="00741B0E" w14:paraId="49BFBDBD" w14:textId="77777777">
      <w:pPr>
        <w:pStyle w:val="Left25"/>
        <w:keepNext/>
        <w:keepLines/>
        <w:spacing w:before="0" w:after="0"/>
        <w:ind w:left="0"/>
        <w:rPr>
          <w:b/>
        </w:rPr>
      </w:pPr>
      <w:r>
        <w:t>User Equipment</w:t>
      </w:r>
    </w:p>
    <w:p w:rsidR="00741B0E" w:rsidP="004F0124" w:rsidRDefault="00741B0E" w14:paraId="5BDEDCEA" w14:textId="77777777">
      <w:pPr>
        <w:pStyle w:val="Left15"/>
        <w:keepNext/>
        <w:keepLines/>
        <w:rPr>
          <w:b/>
        </w:rPr>
      </w:pPr>
    </w:p>
    <w:p w:rsidR="00741B0E" w:rsidP="004F0124" w:rsidRDefault="00741B0E" w14:paraId="0FCDF45F" w14:textId="77777777">
      <w:pPr>
        <w:pStyle w:val="Left15"/>
        <w:keepNext/>
        <w:keepLines/>
        <w:spacing w:before="0" w:after="0"/>
        <w:ind w:left="0"/>
        <w:rPr>
          <w:b/>
        </w:rPr>
      </w:pPr>
      <w:r>
        <w:rPr>
          <w:b/>
        </w:rPr>
        <w:t>CUSC definitions used:</w:t>
      </w:r>
    </w:p>
    <w:p w:rsidR="00170BE9" w:rsidP="009E3211" w:rsidRDefault="00170BE9" w14:paraId="6B24A18C" w14:textId="77777777">
      <w:pPr>
        <w:pStyle w:val="Left25"/>
        <w:keepNext/>
        <w:keepLines/>
        <w:spacing w:before="0" w:after="0"/>
        <w:ind w:left="0"/>
      </w:pPr>
      <w:r>
        <w:t>Bilateral Agreement</w:t>
      </w:r>
    </w:p>
    <w:p w:rsidR="00741B0E" w:rsidP="009E3211" w:rsidRDefault="00741B0E" w14:paraId="77566B2C" w14:textId="77777777">
      <w:pPr>
        <w:pStyle w:val="Left25"/>
        <w:keepNext/>
        <w:keepLines/>
        <w:spacing w:before="0" w:after="0"/>
        <w:ind w:left="0"/>
      </w:pPr>
      <w:r>
        <w:t>Bilateral Connection Agreement</w:t>
      </w:r>
    </w:p>
    <w:p w:rsidR="00170BE9" w:rsidP="009E3211" w:rsidRDefault="00170BE9" w14:paraId="495A65CE" w14:textId="77777777">
      <w:pPr>
        <w:pStyle w:val="Left25"/>
        <w:keepNext/>
        <w:keepLines/>
        <w:spacing w:before="0" w:after="0"/>
        <w:ind w:left="0"/>
      </w:pPr>
      <w:r>
        <w:t>Disconnection</w:t>
      </w:r>
    </w:p>
    <w:p w:rsidR="00E43684" w:rsidP="00E43684" w:rsidRDefault="00E43684" w14:paraId="3727EF13" w14:textId="77777777">
      <w:pPr>
        <w:pStyle w:val="Left25"/>
        <w:spacing w:before="0" w:after="0"/>
        <w:ind w:left="0"/>
      </w:pPr>
      <w:r>
        <w:t>Relevant Embedded Power Station</w:t>
      </w:r>
    </w:p>
    <w:p w:rsidR="00741B0E" w:rsidP="009E3211" w:rsidRDefault="00741B0E" w14:paraId="2C005C30" w14:textId="77777777">
      <w:pPr>
        <w:pStyle w:val="Left25"/>
        <w:keepNext/>
        <w:keepLines/>
        <w:spacing w:before="0" w:after="0"/>
        <w:ind w:left="0"/>
      </w:pPr>
    </w:p>
    <w:p w:rsidR="00741B0E" w:rsidP="009E3211" w:rsidRDefault="00741B0E" w14:paraId="24DD7ACD" w14:textId="77777777">
      <w:pPr>
        <w:pStyle w:val="Left25"/>
        <w:keepNext/>
        <w:keepLines/>
        <w:spacing w:before="0" w:after="0"/>
        <w:ind w:left="0"/>
      </w:pPr>
    </w:p>
    <w:p w:rsidR="00741B0E" w:rsidP="004F0124" w:rsidRDefault="00741B0E" w14:paraId="5FBCCA63" w14:textId="77777777">
      <w:pPr>
        <w:pStyle w:val="Left15"/>
        <w:keepNext/>
        <w:keepLines/>
        <w:spacing w:before="0" w:after="0"/>
        <w:ind w:left="0"/>
        <w:rPr>
          <w:b/>
        </w:rPr>
      </w:pPr>
      <w:r>
        <w:rPr>
          <w:b/>
        </w:rPr>
        <w:t>Definition used from other STCPs:</w:t>
      </w:r>
    </w:p>
    <w:p w:rsidR="00741B0E" w:rsidP="004F0124" w:rsidRDefault="00741B0E" w14:paraId="68AD0F7B" w14:textId="77777777">
      <w:pPr>
        <w:pStyle w:val="Left15"/>
        <w:keepNext/>
        <w:keepLines/>
        <w:tabs>
          <w:tab w:val="left" w:pos="2268"/>
        </w:tabs>
        <w:spacing w:before="0" w:after="0"/>
        <w:ind w:left="0"/>
        <w:rPr>
          <w:bCs/>
        </w:rPr>
      </w:pPr>
      <w:r>
        <w:rPr>
          <w:bCs/>
        </w:rPr>
        <w:t>Application Fee</w:t>
      </w:r>
      <w:r>
        <w:rPr>
          <w:bCs/>
        </w:rPr>
        <w:tab/>
      </w:r>
      <w:r>
        <w:rPr>
          <w:bCs/>
        </w:rPr>
        <w:t>STCP19-6: Application Fee</w:t>
      </w:r>
    </w:p>
    <w:p w:rsidR="00741B0E" w:rsidP="009E3211" w:rsidRDefault="00741B0E" w14:paraId="5237C184" w14:textId="77777777">
      <w:pPr>
        <w:keepNext/>
        <w:keepLines/>
      </w:pPr>
    </w:p>
    <w:sectPr w:rsidR="00741B0E" w:rsidSect="005945EA">
      <w:headerReference w:type="default" r:id="rId11"/>
      <w:footerReference w:type="default" r:id="rId12"/>
      <w:pgSz w:w="11906" w:h="16838" w:orient="portrait"/>
      <w:pgMar w:top="1440" w:right="1800" w:bottom="1440"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C18F1" w:rsidRDefault="00FC18F1" w14:paraId="36EDBF95" w14:textId="77777777">
      <w:r>
        <w:separator/>
      </w:r>
    </w:p>
  </w:endnote>
  <w:endnote w:type="continuationSeparator" w:id="0">
    <w:p w:rsidR="00FC18F1" w:rsidRDefault="00FC18F1" w14:paraId="53A39650" w14:textId="77777777">
      <w:r>
        <w:continuationSeparator/>
      </w:r>
    </w:p>
  </w:endnote>
  <w:endnote w:type="continuationNotice" w:id="1">
    <w:p w:rsidR="00FC18F1" w:rsidRDefault="00FC18F1" w14:paraId="000DBDBD"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22540" w:rsidRDefault="00F22540" w14:paraId="082C6BB3" w14:textId="77777777">
    <w:pPr>
      <w:pStyle w:val="Footer"/>
      <w:jc w:val="center"/>
    </w:pPr>
    <w:r>
      <w:t xml:space="preserve">Page </w:t>
    </w:r>
    <w:r>
      <w:fldChar w:fldCharType="begin"/>
    </w:r>
    <w:r>
      <w:instrText xml:space="preserve"> PAGE </w:instrText>
    </w:r>
    <w:r>
      <w:fldChar w:fldCharType="separate"/>
    </w:r>
    <w:r w:rsidR="002A61E7">
      <w:rPr>
        <w:noProof/>
      </w:rPr>
      <w:t>1</w:t>
    </w:r>
    <w:r>
      <w:fldChar w:fldCharType="end"/>
    </w:r>
    <w:r>
      <w:t xml:space="preserve"> of </w:t>
    </w:r>
    <w:r w:rsidR="002A61E7">
      <w:fldChar w:fldCharType="begin"/>
    </w:r>
    <w:r w:rsidR="002A61E7">
      <w:instrText xml:space="preserve"> NUMPAGES </w:instrText>
    </w:r>
    <w:r w:rsidR="002A61E7">
      <w:fldChar w:fldCharType="separate"/>
    </w:r>
    <w:r w:rsidR="002A61E7">
      <w:rPr>
        <w:noProof/>
      </w:rPr>
      <w:t>26</w:t>
    </w:r>
    <w:r w:rsidR="002A61E7">
      <w:rPr>
        <w:noProof/>
      </w:rPr>
      <w:fldChar w:fldCharType="end"/>
    </w:r>
    <w:bookmarkStart w:name="_Ref91470440" w:id="63"/>
    <w:bookmarkEnd w:id="6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C18F1" w:rsidRDefault="00FC18F1" w14:paraId="0B5EF36B" w14:textId="77777777">
      <w:r>
        <w:separator/>
      </w:r>
    </w:p>
  </w:footnote>
  <w:footnote w:type="continuationSeparator" w:id="0">
    <w:p w:rsidR="00FC18F1" w:rsidRDefault="00FC18F1" w14:paraId="0C732E6D" w14:textId="77777777">
      <w:r>
        <w:continuationSeparator/>
      </w:r>
    </w:p>
  </w:footnote>
  <w:footnote w:type="continuationNotice" w:id="1">
    <w:p w:rsidR="00FC18F1" w:rsidRDefault="00FC18F1" w14:paraId="655FAD2F"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B180F" w:rsidP="00AB180F" w:rsidRDefault="00AB180F" w14:paraId="12ECC610" w14:textId="77777777">
    <w:pPr>
      <w:pStyle w:val="Header"/>
      <w:rPr>
        <w:snapToGrid w:val="0"/>
      </w:rPr>
    </w:pPr>
    <w:r>
      <w:rPr>
        <w:snapToGrid w:val="0"/>
      </w:rPr>
      <w:t>STCP 18-4 Request for a Statement of Works</w:t>
    </w:r>
  </w:p>
  <w:p w:rsidR="00AB180F" w:rsidP="00AB180F" w:rsidRDefault="00AB180F" w14:paraId="20770CE9" w14:textId="42F80C3F">
    <w:pPr>
      <w:pStyle w:val="Header"/>
    </w:pPr>
    <w:r>
      <w:rPr>
        <w:snapToGrid w:val="0"/>
      </w:rPr>
      <w:t xml:space="preserve">Issue </w:t>
    </w:r>
    <w:r w:rsidRPr="00FF0906">
      <w:rPr>
        <w:snapToGrid w:val="0"/>
      </w:rPr>
      <w:t>00</w:t>
    </w:r>
    <w:r w:rsidR="000542B1">
      <w:rPr>
        <w:snapToGrid w:val="0"/>
      </w:rPr>
      <w:t>9</w:t>
    </w:r>
    <w:r w:rsidRPr="00FF0906">
      <w:rPr>
        <w:snapToGrid w:val="0"/>
      </w:rPr>
      <w:t xml:space="preserve"> –</w:t>
    </w:r>
    <w:r w:rsidR="000542B1">
      <w:rPr>
        <w:snapToGrid w:val="0"/>
      </w:rPr>
      <w:t>10</w:t>
    </w:r>
    <w:r w:rsidR="0044582B">
      <w:rPr>
        <w:snapToGrid w:val="0"/>
      </w:rPr>
      <w:t>/0</w:t>
    </w:r>
    <w:r w:rsidR="000542B1">
      <w:rPr>
        <w:snapToGrid w:val="0"/>
      </w:rPr>
      <w:t>6</w:t>
    </w:r>
    <w:r w:rsidR="0044582B">
      <w:rPr>
        <w:snapToGrid w:val="0"/>
      </w:rPr>
      <w:t>/2025</w:t>
    </w:r>
  </w:p>
  <w:p w:rsidR="00AB180F" w:rsidRDefault="00AB180F" w14:paraId="6AE4933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0513"/>
    <w:multiLevelType w:val="hybridMultilevel"/>
    <w:tmpl w:val="ED3C9B06"/>
    <w:lvl w:ilvl="0" w:tplc="47EEEC2A">
      <w:start w:val="1"/>
      <w:numFmt w:val="bullet"/>
      <w:lvlText w:val=""/>
      <w:lvlJc w:val="left"/>
      <w:pPr>
        <w:tabs>
          <w:tab w:val="num" w:pos="1080"/>
        </w:tabs>
        <w:ind w:left="1080" w:hanging="360"/>
      </w:pPr>
      <w:rPr>
        <w:rFonts w:hint="default" w:ascii="Symbol" w:hAnsi="Symbol"/>
      </w:rPr>
    </w:lvl>
    <w:lvl w:ilvl="1" w:tplc="91D2AE70" w:tentative="1">
      <w:start w:val="1"/>
      <w:numFmt w:val="bullet"/>
      <w:lvlText w:val="o"/>
      <w:lvlJc w:val="left"/>
      <w:pPr>
        <w:tabs>
          <w:tab w:val="num" w:pos="1800"/>
        </w:tabs>
        <w:ind w:left="1800" w:hanging="360"/>
      </w:pPr>
      <w:rPr>
        <w:rFonts w:hint="default" w:ascii="Courier New" w:hAnsi="Courier New" w:cs="Courier New"/>
      </w:rPr>
    </w:lvl>
    <w:lvl w:ilvl="2" w:tplc="6F0EFFEA" w:tentative="1">
      <w:start w:val="1"/>
      <w:numFmt w:val="bullet"/>
      <w:lvlText w:val=""/>
      <w:lvlJc w:val="left"/>
      <w:pPr>
        <w:tabs>
          <w:tab w:val="num" w:pos="2520"/>
        </w:tabs>
        <w:ind w:left="2520" w:hanging="360"/>
      </w:pPr>
      <w:rPr>
        <w:rFonts w:hint="default" w:ascii="Wingdings" w:hAnsi="Wingdings"/>
      </w:rPr>
    </w:lvl>
    <w:lvl w:ilvl="3" w:tplc="7C5AE98A" w:tentative="1">
      <w:start w:val="1"/>
      <w:numFmt w:val="bullet"/>
      <w:lvlText w:val=""/>
      <w:lvlJc w:val="left"/>
      <w:pPr>
        <w:tabs>
          <w:tab w:val="num" w:pos="3240"/>
        </w:tabs>
        <w:ind w:left="3240" w:hanging="360"/>
      </w:pPr>
      <w:rPr>
        <w:rFonts w:hint="default" w:ascii="Symbol" w:hAnsi="Symbol"/>
      </w:rPr>
    </w:lvl>
    <w:lvl w:ilvl="4" w:tplc="F25EC270" w:tentative="1">
      <w:start w:val="1"/>
      <w:numFmt w:val="bullet"/>
      <w:lvlText w:val="o"/>
      <w:lvlJc w:val="left"/>
      <w:pPr>
        <w:tabs>
          <w:tab w:val="num" w:pos="3960"/>
        </w:tabs>
        <w:ind w:left="3960" w:hanging="360"/>
      </w:pPr>
      <w:rPr>
        <w:rFonts w:hint="default" w:ascii="Courier New" w:hAnsi="Courier New" w:cs="Courier New"/>
      </w:rPr>
    </w:lvl>
    <w:lvl w:ilvl="5" w:tplc="BB367E9C" w:tentative="1">
      <w:start w:val="1"/>
      <w:numFmt w:val="bullet"/>
      <w:lvlText w:val=""/>
      <w:lvlJc w:val="left"/>
      <w:pPr>
        <w:tabs>
          <w:tab w:val="num" w:pos="4680"/>
        </w:tabs>
        <w:ind w:left="4680" w:hanging="360"/>
      </w:pPr>
      <w:rPr>
        <w:rFonts w:hint="default" w:ascii="Wingdings" w:hAnsi="Wingdings"/>
      </w:rPr>
    </w:lvl>
    <w:lvl w:ilvl="6" w:tplc="BA3C3FF0" w:tentative="1">
      <w:start w:val="1"/>
      <w:numFmt w:val="bullet"/>
      <w:lvlText w:val=""/>
      <w:lvlJc w:val="left"/>
      <w:pPr>
        <w:tabs>
          <w:tab w:val="num" w:pos="5400"/>
        </w:tabs>
        <w:ind w:left="5400" w:hanging="360"/>
      </w:pPr>
      <w:rPr>
        <w:rFonts w:hint="default" w:ascii="Symbol" w:hAnsi="Symbol"/>
      </w:rPr>
    </w:lvl>
    <w:lvl w:ilvl="7" w:tplc="5FBADFDC" w:tentative="1">
      <w:start w:val="1"/>
      <w:numFmt w:val="bullet"/>
      <w:lvlText w:val="o"/>
      <w:lvlJc w:val="left"/>
      <w:pPr>
        <w:tabs>
          <w:tab w:val="num" w:pos="6120"/>
        </w:tabs>
        <w:ind w:left="6120" w:hanging="360"/>
      </w:pPr>
      <w:rPr>
        <w:rFonts w:hint="default" w:ascii="Courier New" w:hAnsi="Courier New" w:cs="Courier New"/>
      </w:rPr>
    </w:lvl>
    <w:lvl w:ilvl="8" w:tplc="84B8103C" w:tentative="1">
      <w:start w:val="1"/>
      <w:numFmt w:val="bullet"/>
      <w:lvlText w:val=""/>
      <w:lvlJc w:val="left"/>
      <w:pPr>
        <w:tabs>
          <w:tab w:val="num" w:pos="6840"/>
        </w:tabs>
        <w:ind w:left="6840" w:hanging="360"/>
      </w:pPr>
      <w:rPr>
        <w:rFonts w:hint="default" w:ascii="Wingdings" w:hAnsi="Wingdings"/>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978A112C">
      <w:start w:val="1"/>
      <w:numFmt w:val="bullet"/>
      <w:lvlText w:val=""/>
      <w:lvlJc w:val="left"/>
      <w:pPr>
        <w:tabs>
          <w:tab w:val="num" w:pos="1211"/>
        </w:tabs>
        <w:ind w:left="1211" w:hanging="360"/>
      </w:pPr>
      <w:rPr>
        <w:rFonts w:hint="default" w:ascii="Symbol" w:hAnsi="Symbol"/>
      </w:rPr>
    </w:lvl>
    <w:lvl w:ilvl="1" w:tplc="036C810C" w:tentative="1">
      <w:start w:val="1"/>
      <w:numFmt w:val="bullet"/>
      <w:lvlText w:val="o"/>
      <w:lvlJc w:val="left"/>
      <w:pPr>
        <w:tabs>
          <w:tab w:val="num" w:pos="1931"/>
        </w:tabs>
        <w:ind w:left="1931" w:hanging="360"/>
      </w:pPr>
      <w:rPr>
        <w:rFonts w:hint="default" w:ascii="Courier New" w:hAnsi="Courier New" w:cs="Courier New"/>
      </w:rPr>
    </w:lvl>
    <w:lvl w:ilvl="2" w:tplc="22300B50">
      <w:start w:val="1"/>
      <w:numFmt w:val="bullet"/>
      <w:lvlText w:val=""/>
      <w:lvlJc w:val="left"/>
      <w:pPr>
        <w:tabs>
          <w:tab w:val="num" w:pos="2651"/>
        </w:tabs>
        <w:ind w:left="2651" w:hanging="360"/>
      </w:pPr>
      <w:rPr>
        <w:rFonts w:hint="default" w:ascii="Wingdings" w:hAnsi="Wingdings"/>
      </w:rPr>
    </w:lvl>
    <w:lvl w:ilvl="3" w:tplc="375074FC" w:tentative="1">
      <w:start w:val="1"/>
      <w:numFmt w:val="bullet"/>
      <w:lvlText w:val=""/>
      <w:lvlJc w:val="left"/>
      <w:pPr>
        <w:tabs>
          <w:tab w:val="num" w:pos="3371"/>
        </w:tabs>
        <w:ind w:left="3371" w:hanging="360"/>
      </w:pPr>
      <w:rPr>
        <w:rFonts w:hint="default" w:ascii="Symbol" w:hAnsi="Symbol"/>
      </w:rPr>
    </w:lvl>
    <w:lvl w:ilvl="4" w:tplc="7AC2F08C" w:tentative="1">
      <w:start w:val="1"/>
      <w:numFmt w:val="bullet"/>
      <w:lvlText w:val="o"/>
      <w:lvlJc w:val="left"/>
      <w:pPr>
        <w:tabs>
          <w:tab w:val="num" w:pos="4091"/>
        </w:tabs>
        <w:ind w:left="4091" w:hanging="360"/>
      </w:pPr>
      <w:rPr>
        <w:rFonts w:hint="default" w:ascii="Courier New" w:hAnsi="Courier New" w:cs="Courier New"/>
      </w:rPr>
    </w:lvl>
    <w:lvl w:ilvl="5" w:tplc="DEE6C126" w:tentative="1">
      <w:start w:val="1"/>
      <w:numFmt w:val="bullet"/>
      <w:lvlText w:val=""/>
      <w:lvlJc w:val="left"/>
      <w:pPr>
        <w:tabs>
          <w:tab w:val="num" w:pos="4811"/>
        </w:tabs>
        <w:ind w:left="4811" w:hanging="360"/>
      </w:pPr>
      <w:rPr>
        <w:rFonts w:hint="default" w:ascii="Wingdings" w:hAnsi="Wingdings"/>
      </w:rPr>
    </w:lvl>
    <w:lvl w:ilvl="6" w:tplc="6354F69A" w:tentative="1">
      <w:start w:val="1"/>
      <w:numFmt w:val="bullet"/>
      <w:lvlText w:val=""/>
      <w:lvlJc w:val="left"/>
      <w:pPr>
        <w:tabs>
          <w:tab w:val="num" w:pos="5531"/>
        </w:tabs>
        <w:ind w:left="5531" w:hanging="360"/>
      </w:pPr>
      <w:rPr>
        <w:rFonts w:hint="default" w:ascii="Symbol" w:hAnsi="Symbol"/>
      </w:rPr>
    </w:lvl>
    <w:lvl w:ilvl="7" w:tplc="21C2516C" w:tentative="1">
      <w:start w:val="1"/>
      <w:numFmt w:val="bullet"/>
      <w:lvlText w:val="o"/>
      <w:lvlJc w:val="left"/>
      <w:pPr>
        <w:tabs>
          <w:tab w:val="num" w:pos="6251"/>
        </w:tabs>
        <w:ind w:left="6251" w:hanging="360"/>
      </w:pPr>
      <w:rPr>
        <w:rFonts w:hint="default" w:ascii="Courier New" w:hAnsi="Courier New" w:cs="Courier New"/>
      </w:rPr>
    </w:lvl>
    <w:lvl w:ilvl="8" w:tplc="374486E4" w:tentative="1">
      <w:start w:val="1"/>
      <w:numFmt w:val="bullet"/>
      <w:lvlText w:val=""/>
      <w:lvlJc w:val="left"/>
      <w:pPr>
        <w:tabs>
          <w:tab w:val="num" w:pos="6971"/>
        </w:tabs>
        <w:ind w:left="6971" w:hanging="360"/>
      </w:pPr>
      <w:rPr>
        <w:rFonts w:hint="default" w:ascii="Wingdings" w:hAnsi="Wingdings"/>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hint="default" w:ascii="Symbol" w:hAnsi="Symbol"/>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C8727572">
      <w:start w:val="1"/>
      <w:numFmt w:val="bullet"/>
      <w:pStyle w:val="StyleBulleted"/>
      <w:lvlText w:val=""/>
      <w:lvlJc w:val="left"/>
      <w:pPr>
        <w:tabs>
          <w:tab w:val="num" w:pos="851"/>
        </w:tabs>
        <w:ind w:left="1418" w:hanging="567"/>
      </w:pPr>
      <w:rPr>
        <w:rFonts w:hint="default" w:ascii="Symbol" w:hAnsi="Symbol"/>
      </w:rPr>
    </w:lvl>
    <w:lvl w:ilvl="1" w:tplc="24482FE8" w:tentative="1">
      <w:start w:val="1"/>
      <w:numFmt w:val="bullet"/>
      <w:lvlText w:val="o"/>
      <w:lvlJc w:val="left"/>
      <w:pPr>
        <w:tabs>
          <w:tab w:val="num" w:pos="1440"/>
        </w:tabs>
        <w:ind w:left="1440" w:hanging="360"/>
      </w:pPr>
      <w:rPr>
        <w:rFonts w:hint="default" w:ascii="Courier New" w:hAnsi="Courier New" w:cs="Courier New"/>
      </w:rPr>
    </w:lvl>
    <w:lvl w:ilvl="2" w:tplc="3662C836" w:tentative="1">
      <w:start w:val="1"/>
      <w:numFmt w:val="bullet"/>
      <w:lvlText w:val=""/>
      <w:lvlJc w:val="left"/>
      <w:pPr>
        <w:tabs>
          <w:tab w:val="num" w:pos="2160"/>
        </w:tabs>
        <w:ind w:left="2160" w:hanging="360"/>
      </w:pPr>
      <w:rPr>
        <w:rFonts w:hint="default" w:ascii="Wingdings" w:hAnsi="Wingdings"/>
      </w:rPr>
    </w:lvl>
    <w:lvl w:ilvl="3" w:tplc="4FBAF58E" w:tentative="1">
      <w:start w:val="1"/>
      <w:numFmt w:val="bullet"/>
      <w:lvlText w:val=""/>
      <w:lvlJc w:val="left"/>
      <w:pPr>
        <w:tabs>
          <w:tab w:val="num" w:pos="2880"/>
        </w:tabs>
        <w:ind w:left="2880" w:hanging="360"/>
      </w:pPr>
      <w:rPr>
        <w:rFonts w:hint="default" w:ascii="Symbol" w:hAnsi="Symbol"/>
      </w:rPr>
    </w:lvl>
    <w:lvl w:ilvl="4" w:tplc="E1589A02" w:tentative="1">
      <w:start w:val="1"/>
      <w:numFmt w:val="bullet"/>
      <w:lvlText w:val="o"/>
      <w:lvlJc w:val="left"/>
      <w:pPr>
        <w:tabs>
          <w:tab w:val="num" w:pos="3600"/>
        </w:tabs>
        <w:ind w:left="3600" w:hanging="360"/>
      </w:pPr>
      <w:rPr>
        <w:rFonts w:hint="default" w:ascii="Courier New" w:hAnsi="Courier New" w:cs="Courier New"/>
      </w:rPr>
    </w:lvl>
    <w:lvl w:ilvl="5" w:tplc="AA10C676" w:tentative="1">
      <w:start w:val="1"/>
      <w:numFmt w:val="bullet"/>
      <w:lvlText w:val=""/>
      <w:lvlJc w:val="left"/>
      <w:pPr>
        <w:tabs>
          <w:tab w:val="num" w:pos="4320"/>
        </w:tabs>
        <w:ind w:left="4320" w:hanging="360"/>
      </w:pPr>
      <w:rPr>
        <w:rFonts w:hint="default" w:ascii="Wingdings" w:hAnsi="Wingdings"/>
      </w:rPr>
    </w:lvl>
    <w:lvl w:ilvl="6" w:tplc="38EAD2E6" w:tentative="1">
      <w:start w:val="1"/>
      <w:numFmt w:val="bullet"/>
      <w:lvlText w:val=""/>
      <w:lvlJc w:val="left"/>
      <w:pPr>
        <w:tabs>
          <w:tab w:val="num" w:pos="5040"/>
        </w:tabs>
        <w:ind w:left="5040" w:hanging="360"/>
      </w:pPr>
      <w:rPr>
        <w:rFonts w:hint="default" w:ascii="Symbol" w:hAnsi="Symbol"/>
      </w:rPr>
    </w:lvl>
    <w:lvl w:ilvl="7" w:tplc="78E8022E" w:tentative="1">
      <w:start w:val="1"/>
      <w:numFmt w:val="bullet"/>
      <w:lvlText w:val="o"/>
      <w:lvlJc w:val="left"/>
      <w:pPr>
        <w:tabs>
          <w:tab w:val="num" w:pos="5760"/>
        </w:tabs>
        <w:ind w:left="5760" w:hanging="360"/>
      </w:pPr>
      <w:rPr>
        <w:rFonts w:hint="default" w:ascii="Courier New" w:hAnsi="Courier New" w:cs="Courier New"/>
      </w:rPr>
    </w:lvl>
    <w:lvl w:ilvl="8" w:tplc="0CEC14DC"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3AC5986"/>
    <w:multiLevelType w:val="hybridMultilevel"/>
    <w:tmpl w:val="76808074"/>
    <w:lvl w:ilvl="0" w:tplc="8BC0E356">
      <w:start w:val="1"/>
      <w:numFmt w:val="bullet"/>
      <w:lvlText w:val=""/>
      <w:lvlJc w:val="left"/>
      <w:pPr>
        <w:tabs>
          <w:tab w:val="num" w:pos="1069"/>
        </w:tabs>
        <w:ind w:left="1069" w:hanging="360"/>
      </w:pPr>
      <w:rPr>
        <w:rFonts w:hint="default" w:ascii="Symbol" w:hAnsi="Symbol"/>
      </w:rPr>
    </w:lvl>
    <w:lvl w:ilvl="1" w:tplc="E628204E" w:tentative="1">
      <w:start w:val="1"/>
      <w:numFmt w:val="bullet"/>
      <w:lvlText w:val="o"/>
      <w:lvlJc w:val="left"/>
      <w:pPr>
        <w:tabs>
          <w:tab w:val="num" w:pos="1789"/>
        </w:tabs>
        <w:ind w:left="1789" w:hanging="360"/>
      </w:pPr>
      <w:rPr>
        <w:rFonts w:hint="default" w:ascii="Courier New" w:hAnsi="Courier New" w:cs="Courier New"/>
      </w:rPr>
    </w:lvl>
    <w:lvl w:ilvl="2" w:tplc="C3B45720" w:tentative="1">
      <w:start w:val="1"/>
      <w:numFmt w:val="bullet"/>
      <w:lvlText w:val=""/>
      <w:lvlJc w:val="left"/>
      <w:pPr>
        <w:tabs>
          <w:tab w:val="num" w:pos="2509"/>
        </w:tabs>
        <w:ind w:left="2509" w:hanging="360"/>
      </w:pPr>
      <w:rPr>
        <w:rFonts w:hint="default" w:ascii="Wingdings" w:hAnsi="Wingdings"/>
      </w:rPr>
    </w:lvl>
    <w:lvl w:ilvl="3" w:tplc="C66E03F2" w:tentative="1">
      <w:start w:val="1"/>
      <w:numFmt w:val="bullet"/>
      <w:lvlText w:val=""/>
      <w:lvlJc w:val="left"/>
      <w:pPr>
        <w:tabs>
          <w:tab w:val="num" w:pos="3229"/>
        </w:tabs>
        <w:ind w:left="3229" w:hanging="360"/>
      </w:pPr>
      <w:rPr>
        <w:rFonts w:hint="default" w:ascii="Symbol" w:hAnsi="Symbol"/>
      </w:rPr>
    </w:lvl>
    <w:lvl w:ilvl="4" w:tplc="CAC68458" w:tentative="1">
      <w:start w:val="1"/>
      <w:numFmt w:val="bullet"/>
      <w:lvlText w:val="o"/>
      <w:lvlJc w:val="left"/>
      <w:pPr>
        <w:tabs>
          <w:tab w:val="num" w:pos="3949"/>
        </w:tabs>
        <w:ind w:left="3949" w:hanging="360"/>
      </w:pPr>
      <w:rPr>
        <w:rFonts w:hint="default" w:ascii="Courier New" w:hAnsi="Courier New" w:cs="Courier New"/>
      </w:rPr>
    </w:lvl>
    <w:lvl w:ilvl="5" w:tplc="C4241F96" w:tentative="1">
      <w:start w:val="1"/>
      <w:numFmt w:val="bullet"/>
      <w:lvlText w:val=""/>
      <w:lvlJc w:val="left"/>
      <w:pPr>
        <w:tabs>
          <w:tab w:val="num" w:pos="4669"/>
        </w:tabs>
        <w:ind w:left="4669" w:hanging="360"/>
      </w:pPr>
      <w:rPr>
        <w:rFonts w:hint="default" w:ascii="Wingdings" w:hAnsi="Wingdings"/>
      </w:rPr>
    </w:lvl>
    <w:lvl w:ilvl="6" w:tplc="341676D6" w:tentative="1">
      <w:start w:val="1"/>
      <w:numFmt w:val="bullet"/>
      <w:lvlText w:val=""/>
      <w:lvlJc w:val="left"/>
      <w:pPr>
        <w:tabs>
          <w:tab w:val="num" w:pos="5389"/>
        </w:tabs>
        <w:ind w:left="5389" w:hanging="360"/>
      </w:pPr>
      <w:rPr>
        <w:rFonts w:hint="default" w:ascii="Symbol" w:hAnsi="Symbol"/>
      </w:rPr>
    </w:lvl>
    <w:lvl w:ilvl="7" w:tplc="60E6EBBC" w:tentative="1">
      <w:start w:val="1"/>
      <w:numFmt w:val="bullet"/>
      <w:lvlText w:val="o"/>
      <w:lvlJc w:val="left"/>
      <w:pPr>
        <w:tabs>
          <w:tab w:val="num" w:pos="6109"/>
        </w:tabs>
        <w:ind w:left="6109" w:hanging="360"/>
      </w:pPr>
      <w:rPr>
        <w:rFonts w:hint="default" w:ascii="Courier New" w:hAnsi="Courier New" w:cs="Courier New"/>
      </w:rPr>
    </w:lvl>
    <w:lvl w:ilvl="8" w:tplc="13B455D6" w:tentative="1">
      <w:start w:val="1"/>
      <w:numFmt w:val="bullet"/>
      <w:lvlText w:val=""/>
      <w:lvlJc w:val="left"/>
      <w:pPr>
        <w:tabs>
          <w:tab w:val="num" w:pos="6829"/>
        </w:tabs>
        <w:ind w:left="6829" w:hanging="360"/>
      </w:pPr>
      <w:rPr>
        <w:rFonts w:hint="default" w:ascii="Wingdings" w:hAnsi="Wingdings"/>
      </w:rPr>
    </w:lvl>
  </w:abstractNum>
  <w:abstractNum w:abstractNumId="7" w15:restartNumberingAfterBreak="0">
    <w:nsid w:val="157D06E1"/>
    <w:multiLevelType w:val="hybridMultilevel"/>
    <w:tmpl w:val="4F68DD82"/>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1A7E0397"/>
    <w:multiLevelType w:val="multilevel"/>
    <w:tmpl w:val="31F87B7C"/>
    <w:lvl w:ilvl="0">
      <w:start w:val="1"/>
      <w:numFmt w:val="decimal"/>
      <w:lvlText w:val="%1."/>
      <w:lvlJc w:val="left"/>
      <w:pPr>
        <w:tabs>
          <w:tab w:val="num" w:pos="720"/>
        </w:tabs>
        <w:ind w:left="720" w:hanging="363"/>
      </w:pPr>
      <w:rPr>
        <w:rFonts w:hint="default" w:ascii="Arial" w:hAnsi="Arial"/>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9"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CE022C1"/>
    <w:multiLevelType w:val="multilevel"/>
    <w:tmpl w:val="5A108C5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i w:val="0"/>
      </w:rPr>
    </w:lvl>
    <w:lvl w:ilvl="3">
      <w:start w:val="1"/>
      <w:numFmt w:val="decimal"/>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23912B4"/>
    <w:multiLevelType w:val="hybridMultilevel"/>
    <w:tmpl w:val="6DBE8266"/>
    <w:lvl w:ilvl="0" w:tplc="7BACE36A">
      <w:start w:val="1"/>
      <w:numFmt w:val="bullet"/>
      <w:lvlText w:val=""/>
      <w:lvlJc w:val="left"/>
      <w:pPr>
        <w:tabs>
          <w:tab w:val="num" w:pos="1211"/>
        </w:tabs>
        <w:ind w:left="1211" w:hanging="360"/>
      </w:pPr>
      <w:rPr>
        <w:rFonts w:hint="default" w:ascii="Symbol" w:hAnsi="Symbol"/>
      </w:rPr>
    </w:lvl>
    <w:lvl w:ilvl="1" w:tplc="19FAE192" w:tentative="1">
      <w:start w:val="1"/>
      <w:numFmt w:val="bullet"/>
      <w:lvlText w:val="o"/>
      <w:lvlJc w:val="left"/>
      <w:pPr>
        <w:tabs>
          <w:tab w:val="num" w:pos="1931"/>
        </w:tabs>
        <w:ind w:left="1931" w:hanging="360"/>
      </w:pPr>
      <w:rPr>
        <w:rFonts w:hint="default" w:ascii="Courier New" w:hAnsi="Courier New" w:cs="Courier New"/>
      </w:rPr>
    </w:lvl>
    <w:lvl w:ilvl="2" w:tplc="5E14A84C" w:tentative="1">
      <w:start w:val="1"/>
      <w:numFmt w:val="bullet"/>
      <w:lvlText w:val=""/>
      <w:lvlJc w:val="left"/>
      <w:pPr>
        <w:tabs>
          <w:tab w:val="num" w:pos="2651"/>
        </w:tabs>
        <w:ind w:left="2651" w:hanging="360"/>
      </w:pPr>
      <w:rPr>
        <w:rFonts w:hint="default" w:ascii="Wingdings" w:hAnsi="Wingdings"/>
      </w:rPr>
    </w:lvl>
    <w:lvl w:ilvl="3" w:tplc="E1BA3628" w:tentative="1">
      <w:start w:val="1"/>
      <w:numFmt w:val="bullet"/>
      <w:lvlText w:val=""/>
      <w:lvlJc w:val="left"/>
      <w:pPr>
        <w:tabs>
          <w:tab w:val="num" w:pos="3371"/>
        </w:tabs>
        <w:ind w:left="3371" w:hanging="360"/>
      </w:pPr>
      <w:rPr>
        <w:rFonts w:hint="default" w:ascii="Symbol" w:hAnsi="Symbol"/>
      </w:rPr>
    </w:lvl>
    <w:lvl w:ilvl="4" w:tplc="2E40A800" w:tentative="1">
      <w:start w:val="1"/>
      <w:numFmt w:val="bullet"/>
      <w:lvlText w:val="o"/>
      <w:lvlJc w:val="left"/>
      <w:pPr>
        <w:tabs>
          <w:tab w:val="num" w:pos="4091"/>
        </w:tabs>
        <w:ind w:left="4091" w:hanging="360"/>
      </w:pPr>
      <w:rPr>
        <w:rFonts w:hint="default" w:ascii="Courier New" w:hAnsi="Courier New" w:cs="Courier New"/>
      </w:rPr>
    </w:lvl>
    <w:lvl w:ilvl="5" w:tplc="A1282D90" w:tentative="1">
      <w:start w:val="1"/>
      <w:numFmt w:val="bullet"/>
      <w:lvlText w:val=""/>
      <w:lvlJc w:val="left"/>
      <w:pPr>
        <w:tabs>
          <w:tab w:val="num" w:pos="4811"/>
        </w:tabs>
        <w:ind w:left="4811" w:hanging="360"/>
      </w:pPr>
      <w:rPr>
        <w:rFonts w:hint="default" w:ascii="Wingdings" w:hAnsi="Wingdings"/>
      </w:rPr>
    </w:lvl>
    <w:lvl w:ilvl="6" w:tplc="6AC80A6A" w:tentative="1">
      <w:start w:val="1"/>
      <w:numFmt w:val="bullet"/>
      <w:lvlText w:val=""/>
      <w:lvlJc w:val="left"/>
      <w:pPr>
        <w:tabs>
          <w:tab w:val="num" w:pos="5531"/>
        </w:tabs>
        <w:ind w:left="5531" w:hanging="360"/>
      </w:pPr>
      <w:rPr>
        <w:rFonts w:hint="default" w:ascii="Symbol" w:hAnsi="Symbol"/>
      </w:rPr>
    </w:lvl>
    <w:lvl w:ilvl="7" w:tplc="D7A80926" w:tentative="1">
      <w:start w:val="1"/>
      <w:numFmt w:val="bullet"/>
      <w:lvlText w:val="o"/>
      <w:lvlJc w:val="left"/>
      <w:pPr>
        <w:tabs>
          <w:tab w:val="num" w:pos="6251"/>
        </w:tabs>
        <w:ind w:left="6251" w:hanging="360"/>
      </w:pPr>
      <w:rPr>
        <w:rFonts w:hint="default" w:ascii="Courier New" w:hAnsi="Courier New" w:cs="Courier New"/>
      </w:rPr>
    </w:lvl>
    <w:lvl w:ilvl="8" w:tplc="654A5316" w:tentative="1">
      <w:start w:val="1"/>
      <w:numFmt w:val="bullet"/>
      <w:lvlText w:val=""/>
      <w:lvlJc w:val="left"/>
      <w:pPr>
        <w:tabs>
          <w:tab w:val="num" w:pos="6971"/>
        </w:tabs>
        <w:ind w:left="6971" w:hanging="360"/>
      </w:pPr>
      <w:rPr>
        <w:rFonts w:hint="default" w:ascii="Wingdings" w:hAnsi="Wingdings"/>
      </w:rPr>
    </w:lvl>
  </w:abstractNum>
  <w:abstractNum w:abstractNumId="13" w15:restartNumberingAfterBreak="0">
    <w:nsid w:val="537A84C8"/>
    <w:multiLevelType w:val="multilevel"/>
    <w:tmpl w:val="39A4AAC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4" w15:restartNumberingAfterBreak="0">
    <w:nsid w:val="546143FF"/>
    <w:multiLevelType w:val="multilevel"/>
    <w:tmpl w:val="E72C3AB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1702"/>
        </w:tabs>
        <w:ind w:left="1702"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b w:val="0"/>
        <w:bCs/>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5" w15:restartNumberingAfterBreak="0">
    <w:nsid w:val="55085BA5"/>
    <w:multiLevelType w:val="hybridMultilevel"/>
    <w:tmpl w:val="FDBCB202"/>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676F534C"/>
    <w:multiLevelType w:val="multilevel"/>
    <w:tmpl w:val="3F3C3560"/>
    <w:lvl w:ilvl="0">
      <w:start w:val="1"/>
      <w:numFmt w:val="decimal"/>
      <w:lvlText w:val="%1."/>
      <w:lvlJc w:val="left"/>
      <w:pPr>
        <w:tabs>
          <w:tab w:val="num" w:pos="720"/>
        </w:tabs>
        <w:ind w:left="720" w:hanging="363"/>
      </w:pPr>
      <w:rPr>
        <w:rFonts w:hint="default" w:ascii="Arial" w:hAnsi="Arial"/>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71E07DF8"/>
    <w:multiLevelType w:val="hybridMultilevel"/>
    <w:tmpl w:val="A9EC5504"/>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33E7306"/>
    <w:multiLevelType w:val="hybridMultilevel"/>
    <w:tmpl w:val="FA2AE578"/>
    <w:lvl w:ilvl="0" w:tplc="E540734C">
      <w:start w:val="1"/>
      <w:numFmt w:val="lowerLetter"/>
      <w:pStyle w:val="Heading6"/>
      <w:lvlText w:val="%1)"/>
      <w:lvlJc w:val="left"/>
      <w:pPr>
        <w:tabs>
          <w:tab w:val="num" w:pos="458"/>
        </w:tabs>
        <w:ind w:left="458" w:hanging="360"/>
      </w:pPr>
      <w:rPr>
        <w:rFonts w:hint="default"/>
      </w:rPr>
    </w:lvl>
    <w:lvl w:ilvl="1" w:tplc="A7A6F88A" w:tentative="1">
      <w:start w:val="1"/>
      <w:numFmt w:val="lowerLetter"/>
      <w:lvlText w:val="%2."/>
      <w:lvlJc w:val="left"/>
      <w:pPr>
        <w:tabs>
          <w:tab w:val="num" w:pos="1178"/>
        </w:tabs>
        <w:ind w:left="1178" w:hanging="360"/>
      </w:pPr>
    </w:lvl>
    <w:lvl w:ilvl="2" w:tplc="62A82A00" w:tentative="1">
      <w:start w:val="1"/>
      <w:numFmt w:val="lowerRoman"/>
      <w:lvlText w:val="%3."/>
      <w:lvlJc w:val="right"/>
      <w:pPr>
        <w:tabs>
          <w:tab w:val="num" w:pos="1898"/>
        </w:tabs>
        <w:ind w:left="1898" w:hanging="180"/>
      </w:pPr>
    </w:lvl>
    <w:lvl w:ilvl="3" w:tplc="A2B0E428" w:tentative="1">
      <w:start w:val="1"/>
      <w:numFmt w:val="decimal"/>
      <w:lvlText w:val="%4."/>
      <w:lvlJc w:val="left"/>
      <w:pPr>
        <w:tabs>
          <w:tab w:val="num" w:pos="2618"/>
        </w:tabs>
        <w:ind w:left="2618" w:hanging="360"/>
      </w:pPr>
    </w:lvl>
    <w:lvl w:ilvl="4" w:tplc="79CE37DC">
      <w:start w:val="1"/>
      <w:numFmt w:val="lowerLetter"/>
      <w:lvlText w:val="%5."/>
      <w:lvlJc w:val="left"/>
      <w:pPr>
        <w:tabs>
          <w:tab w:val="num" w:pos="3338"/>
        </w:tabs>
        <w:ind w:left="3338" w:hanging="360"/>
      </w:pPr>
    </w:lvl>
    <w:lvl w:ilvl="5" w:tplc="4A90F5E4" w:tentative="1">
      <w:start w:val="1"/>
      <w:numFmt w:val="lowerRoman"/>
      <w:lvlText w:val="%6."/>
      <w:lvlJc w:val="right"/>
      <w:pPr>
        <w:tabs>
          <w:tab w:val="num" w:pos="4058"/>
        </w:tabs>
        <w:ind w:left="4058" w:hanging="180"/>
      </w:pPr>
    </w:lvl>
    <w:lvl w:ilvl="6" w:tplc="CC545A6A" w:tentative="1">
      <w:start w:val="1"/>
      <w:numFmt w:val="decimal"/>
      <w:lvlText w:val="%7."/>
      <w:lvlJc w:val="left"/>
      <w:pPr>
        <w:tabs>
          <w:tab w:val="num" w:pos="4778"/>
        </w:tabs>
        <w:ind w:left="4778" w:hanging="360"/>
      </w:pPr>
    </w:lvl>
    <w:lvl w:ilvl="7" w:tplc="F874353E" w:tentative="1">
      <w:start w:val="1"/>
      <w:numFmt w:val="lowerLetter"/>
      <w:lvlText w:val="%8."/>
      <w:lvlJc w:val="left"/>
      <w:pPr>
        <w:tabs>
          <w:tab w:val="num" w:pos="5498"/>
        </w:tabs>
        <w:ind w:left="5498" w:hanging="360"/>
      </w:pPr>
    </w:lvl>
    <w:lvl w:ilvl="8" w:tplc="166EB896" w:tentative="1">
      <w:start w:val="1"/>
      <w:numFmt w:val="lowerRoman"/>
      <w:lvlText w:val="%9."/>
      <w:lvlJc w:val="right"/>
      <w:pPr>
        <w:tabs>
          <w:tab w:val="num" w:pos="6218"/>
        </w:tabs>
        <w:ind w:left="6218" w:hanging="180"/>
      </w:pPr>
    </w:lvl>
  </w:abstractNum>
  <w:abstractNum w:abstractNumId="19"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hint="default" w:ascii="Arial" w:hAnsi="Arial"/>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BE43D74"/>
    <w:multiLevelType w:val="hybridMultilevel"/>
    <w:tmpl w:val="905451BC"/>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num w:numId="1" w16cid:durableId="676081164">
    <w:abstractNumId w:val="14"/>
  </w:num>
  <w:num w:numId="2" w16cid:durableId="806554446">
    <w:abstractNumId w:val="16"/>
  </w:num>
  <w:num w:numId="3" w16cid:durableId="1759911798">
    <w:abstractNumId w:val="19"/>
  </w:num>
  <w:num w:numId="4" w16cid:durableId="613555277">
    <w:abstractNumId w:val="18"/>
  </w:num>
  <w:num w:numId="5" w16cid:durableId="489828732">
    <w:abstractNumId w:val="8"/>
  </w:num>
  <w:num w:numId="6" w16cid:durableId="721057055">
    <w:abstractNumId w:val="5"/>
  </w:num>
  <w:num w:numId="7" w16cid:durableId="465466131">
    <w:abstractNumId w:val="4"/>
  </w:num>
  <w:num w:numId="8" w16cid:durableId="2104644744">
    <w:abstractNumId w:val="6"/>
  </w:num>
  <w:num w:numId="9" w16cid:durableId="347022848">
    <w:abstractNumId w:val="12"/>
  </w:num>
  <w:num w:numId="10" w16cid:durableId="1146817851">
    <w:abstractNumId w:val="2"/>
  </w:num>
  <w:num w:numId="11" w16cid:durableId="990258955">
    <w:abstractNumId w:val="9"/>
  </w:num>
  <w:num w:numId="12" w16cid:durableId="1713461375">
    <w:abstractNumId w:val="3"/>
  </w:num>
  <w:num w:numId="13" w16cid:durableId="1964457650">
    <w:abstractNumId w:val="0"/>
  </w:num>
  <w:num w:numId="14" w16cid:durableId="1852985296">
    <w:abstractNumId w:val="11"/>
  </w:num>
  <w:num w:numId="15" w16cid:durableId="968128309">
    <w:abstractNumId w:val="14"/>
  </w:num>
  <w:num w:numId="16" w16cid:durableId="1159538607">
    <w:abstractNumId w:val="14"/>
  </w:num>
  <w:num w:numId="17" w16cid:durableId="681202295">
    <w:abstractNumId w:val="14"/>
  </w:num>
  <w:num w:numId="18" w16cid:durableId="1161580483">
    <w:abstractNumId w:val="1"/>
  </w:num>
  <w:num w:numId="19" w16cid:durableId="539825269">
    <w:abstractNumId w:val="15"/>
  </w:num>
  <w:num w:numId="20" w16cid:durableId="2129540509">
    <w:abstractNumId w:val="17"/>
  </w:num>
  <w:num w:numId="21" w16cid:durableId="673845812">
    <w:abstractNumId w:val="7"/>
  </w:num>
  <w:num w:numId="22" w16cid:durableId="1549146724">
    <w:abstractNumId w:val="20"/>
  </w:num>
  <w:num w:numId="23" w16cid:durableId="1790902413">
    <w:abstractNumId w:val="14"/>
    <w:lvlOverride w:ilvl="0">
      <w:startOverride w:val="3"/>
    </w:lvlOverride>
    <w:lvlOverride w:ilvl="1">
      <w:startOverride w:val="2"/>
    </w:lvlOverride>
    <w:lvlOverride w:ilvl="2">
      <w:startOverride w:val="9"/>
    </w:lvlOverride>
    <w:lvlOverride w:ilvl="3">
      <w:startOverride w:val="32"/>
    </w:lvlOverride>
  </w:num>
  <w:num w:numId="24" w16cid:durableId="1485858588">
    <w:abstractNumId w:val="14"/>
    <w:lvlOverride w:ilvl="0">
      <w:startOverride w:val="3"/>
    </w:lvlOverride>
    <w:lvlOverride w:ilvl="1">
      <w:startOverride w:val="2"/>
    </w:lvlOverride>
    <w:lvlOverride w:ilvl="2">
      <w:startOverride w:val="9"/>
    </w:lvlOverride>
    <w:lvlOverride w:ilvl="3">
      <w:startOverride w:val="32"/>
    </w:lvlOverride>
  </w:num>
  <w:num w:numId="25" w16cid:durableId="1065031514">
    <w:abstractNumId w:val="14"/>
    <w:lvlOverride w:ilvl="0">
      <w:startOverride w:val="3"/>
    </w:lvlOverride>
    <w:lvlOverride w:ilvl="1">
      <w:startOverride w:val="2"/>
    </w:lvlOverride>
    <w:lvlOverride w:ilvl="2">
      <w:startOverride w:val="9"/>
    </w:lvlOverride>
    <w:lvlOverride w:ilvl="3">
      <w:startOverride w:val="32"/>
    </w:lvlOverride>
  </w:num>
  <w:num w:numId="26" w16cid:durableId="2067799148">
    <w:abstractNumId w:val="10"/>
  </w:num>
  <w:num w:numId="27" w16cid:durableId="392511634">
    <w:abstractNumId w:val="14"/>
  </w:num>
  <w:num w:numId="28" w16cid:durableId="1511136620">
    <w:abstractNumId w:val="14"/>
  </w:num>
  <w:num w:numId="29" w16cid:durableId="64581745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rson w15:author="Tammy Meek (NESO)">
    <w15:presenceInfo w15:providerId="AD" w15:userId="S::Tametha.Meek@uk.nationalgrid.com::eefb1dd3-9887-4df0-a8e6-b4c0d5ff3d2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32"/>
    <w:rsid w:val="00005AD7"/>
    <w:rsid w:val="00005AF6"/>
    <w:rsid w:val="00012AC3"/>
    <w:rsid w:val="00014EAD"/>
    <w:rsid w:val="000166B0"/>
    <w:rsid w:val="000179EC"/>
    <w:rsid w:val="00021CC0"/>
    <w:rsid w:val="000242DB"/>
    <w:rsid w:val="00026660"/>
    <w:rsid w:val="00026D9F"/>
    <w:rsid w:val="000372E5"/>
    <w:rsid w:val="00037321"/>
    <w:rsid w:val="00040810"/>
    <w:rsid w:val="00042179"/>
    <w:rsid w:val="000424A0"/>
    <w:rsid w:val="00044A0F"/>
    <w:rsid w:val="00046E68"/>
    <w:rsid w:val="000501C1"/>
    <w:rsid w:val="000514DE"/>
    <w:rsid w:val="000542B1"/>
    <w:rsid w:val="00056509"/>
    <w:rsid w:val="00064F57"/>
    <w:rsid w:val="00065F5B"/>
    <w:rsid w:val="00066039"/>
    <w:rsid w:val="000667E6"/>
    <w:rsid w:val="00072FAA"/>
    <w:rsid w:val="00075F2E"/>
    <w:rsid w:val="0009332C"/>
    <w:rsid w:val="0009513C"/>
    <w:rsid w:val="0009556B"/>
    <w:rsid w:val="000967E0"/>
    <w:rsid w:val="00097305"/>
    <w:rsid w:val="000A024D"/>
    <w:rsid w:val="000B09C7"/>
    <w:rsid w:val="000B6F1C"/>
    <w:rsid w:val="000C53E0"/>
    <w:rsid w:val="000C6807"/>
    <w:rsid w:val="000D5296"/>
    <w:rsid w:val="000E269E"/>
    <w:rsid w:val="000E2C4D"/>
    <w:rsid w:val="000E7C2A"/>
    <w:rsid w:val="000F1D44"/>
    <w:rsid w:val="000F2197"/>
    <w:rsid w:val="000F3E85"/>
    <w:rsid w:val="000F5D85"/>
    <w:rsid w:val="00107A75"/>
    <w:rsid w:val="0011368F"/>
    <w:rsid w:val="00113DC7"/>
    <w:rsid w:val="00122407"/>
    <w:rsid w:val="00124980"/>
    <w:rsid w:val="00125549"/>
    <w:rsid w:val="0013122C"/>
    <w:rsid w:val="00131E5A"/>
    <w:rsid w:val="0014000E"/>
    <w:rsid w:val="00144CA5"/>
    <w:rsid w:val="0015085E"/>
    <w:rsid w:val="0015284F"/>
    <w:rsid w:val="001536F7"/>
    <w:rsid w:val="00154600"/>
    <w:rsid w:val="0015497A"/>
    <w:rsid w:val="00155210"/>
    <w:rsid w:val="001657A2"/>
    <w:rsid w:val="001667AF"/>
    <w:rsid w:val="00170BE9"/>
    <w:rsid w:val="00173DD4"/>
    <w:rsid w:val="00175F2F"/>
    <w:rsid w:val="00180BC3"/>
    <w:rsid w:val="001843C6"/>
    <w:rsid w:val="00184EF3"/>
    <w:rsid w:val="001855F2"/>
    <w:rsid w:val="00186FA4"/>
    <w:rsid w:val="00190C53"/>
    <w:rsid w:val="001938F1"/>
    <w:rsid w:val="00194D62"/>
    <w:rsid w:val="00196116"/>
    <w:rsid w:val="001A10F9"/>
    <w:rsid w:val="001B1056"/>
    <w:rsid w:val="001B3060"/>
    <w:rsid w:val="001B3CBB"/>
    <w:rsid w:val="001B419B"/>
    <w:rsid w:val="001B5CD6"/>
    <w:rsid w:val="001B7113"/>
    <w:rsid w:val="001C260F"/>
    <w:rsid w:val="001D1A66"/>
    <w:rsid w:val="001D1ABC"/>
    <w:rsid w:val="001D1B32"/>
    <w:rsid w:val="001D4B0B"/>
    <w:rsid w:val="001D7F76"/>
    <w:rsid w:val="001E1334"/>
    <w:rsid w:val="001E55CE"/>
    <w:rsid w:val="001E7F04"/>
    <w:rsid w:val="001F281A"/>
    <w:rsid w:val="001F741A"/>
    <w:rsid w:val="0020137D"/>
    <w:rsid w:val="00201C68"/>
    <w:rsid w:val="00201E29"/>
    <w:rsid w:val="00203B35"/>
    <w:rsid w:val="00204151"/>
    <w:rsid w:val="002056D6"/>
    <w:rsid w:val="00210504"/>
    <w:rsid w:val="00223306"/>
    <w:rsid w:val="002246D6"/>
    <w:rsid w:val="00226D4D"/>
    <w:rsid w:val="00234679"/>
    <w:rsid w:val="00240D65"/>
    <w:rsid w:val="00242081"/>
    <w:rsid w:val="002426A3"/>
    <w:rsid w:val="002514CA"/>
    <w:rsid w:val="002520E1"/>
    <w:rsid w:val="0025344B"/>
    <w:rsid w:val="0025382F"/>
    <w:rsid w:val="00255505"/>
    <w:rsid w:val="00262139"/>
    <w:rsid w:val="002739EA"/>
    <w:rsid w:val="002749FD"/>
    <w:rsid w:val="0027538A"/>
    <w:rsid w:val="00275AA5"/>
    <w:rsid w:val="002767E2"/>
    <w:rsid w:val="00276B89"/>
    <w:rsid w:val="00277707"/>
    <w:rsid w:val="00284658"/>
    <w:rsid w:val="00293BDB"/>
    <w:rsid w:val="00294F18"/>
    <w:rsid w:val="00296B28"/>
    <w:rsid w:val="002A0C9B"/>
    <w:rsid w:val="002A61E7"/>
    <w:rsid w:val="002B5254"/>
    <w:rsid w:val="002B73A9"/>
    <w:rsid w:val="002C05E3"/>
    <w:rsid w:val="002C13FD"/>
    <w:rsid w:val="002C42BA"/>
    <w:rsid w:val="002D02B4"/>
    <w:rsid w:val="002D738B"/>
    <w:rsid w:val="002E3BB0"/>
    <w:rsid w:val="002E5699"/>
    <w:rsid w:val="002E5F9E"/>
    <w:rsid w:val="002E75CC"/>
    <w:rsid w:val="003013F8"/>
    <w:rsid w:val="00303B9E"/>
    <w:rsid w:val="00306478"/>
    <w:rsid w:val="003147E1"/>
    <w:rsid w:val="003156F5"/>
    <w:rsid w:val="00320507"/>
    <w:rsid w:val="00323335"/>
    <w:rsid w:val="00323C0C"/>
    <w:rsid w:val="0032425C"/>
    <w:rsid w:val="003263D3"/>
    <w:rsid w:val="00326647"/>
    <w:rsid w:val="00335159"/>
    <w:rsid w:val="00355448"/>
    <w:rsid w:val="0035779A"/>
    <w:rsid w:val="00357BF3"/>
    <w:rsid w:val="00363583"/>
    <w:rsid w:val="00373444"/>
    <w:rsid w:val="0037704B"/>
    <w:rsid w:val="00386337"/>
    <w:rsid w:val="0038664D"/>
    <w:rsid w:val="003A0872"/>
    <w:rsid w:val="003A1D32"/>
    <w:rsid w:val="003A239D"/>
    <w:rsid w:val="003B00CD"/>
    <w:rsid w:val="003B3759"/>
    <w:rsid w:val="003B6860"/>
    <w:rsid w:val="003C21C5"/>
    <w:rsid w:val="003C221B"/>
    <w:rsid w:val="003C3623"/>
    <w:rsid w:val="003C4F02"/>
    <w:rsid w:val="003D28BE"/>
    <w:rsid w:val="003D4FAA"/>
    <w:rsid w:val="003E2957"/>
    <w:rsid w:val="003E748D"/>
    <w:rsid w:val="003F0420"/>
    <w:rsid w:val="003F61DF"/>
    <w:rsid w:val="003F6C16"/>
    <w:rsid w:val="00401D86"/>
    <w:rsid w:val="0040652B"/>
    <w:rsid w:val="00412808"/>
    <w:rsid w:val="00414B40"/>
    <w:rsid w:val="00422D46"/>
    <w:rsid w:val="00427D38"/>
    <w:rsid w:val="00434AC5"/>
    <w:rsid w:val="00437D08"/>
    <w:rsid w:val="00440C88"/>
    <w:rsid w:val="0044108D"/>
    <w:rsid w:val="0044492B"/>
    <w:rsid w:val="0044508F"/>
    <w:rsid w:val="0044582B"/>
    <w:rsid w:val="00445C21"/>
    <w:rsid w:val="00446140"/>
    <w:rsid w:val="00447188"/>
    <w:rsid w:val="004471EE"/>
    <w:rsid w:val="00447452"/>
    <w:rsid w:val="004506CA"/>
    <w:rsid w:val="00452243"/>
    <w:rsid w:val="00454B8E"/>
    <w:rsid w:val="0045539B"/>
    <w:rsid w:val="00455845"/>
    <w:rsid w:val="00461B20"/>
    <w:rsid w:val="00466C87"/>
    <w:rsid w:val="0047625A"/>
    <w:rsid w:val="00480922"/>
    <w:rsid w:val="00481D74"/>
    <w:rsid w:val="00487F5A"/>
    <w:rsid w:val="00490A17"/>
    <w:rsid w:val="004930D2"/>
    <w:rsid w:val="004A13FD"/>
    <w:rsid w:val="004A22D4"/>
    <w:rsid w:val="004A2F39"/>
    <w:rsid w:val="004A6B47"/>
    <w:rsid w:val="004A6E27"/>
    <w:rsid w:val="004A70E1"/>
    <w:rsid w:val="004B0DD6"/>
    <w:rsid w:val="004B4178"/>
    <w:rsid w:val="004C2E3F"/>
    <w:rsid w:val="004C3187"/>
    <w:rsid w:val="004C5F65"/>
    <w:rsid w:val="004D7250"/>
    <w:rsid w:val="004E11EF"/>
    <w:rsid w:val="004E193F"/>
    <w:rsid w:val="004E7294"/>
    <w:rsid w:val="004F0124"/>
    <w:rsid w:val="004F066A"/>
    <w:rsid w:val="004F35BA"/>
    <w:rsid w:val="004F6EA0"/>
    <w:rsid w:val="005054A2"/>
    <w:rsid w:val="00510721"/>
    <w:rsid w:val="00512A42"/>
    <w:rsid w:val="005138F2"/>
    <w:rsid w:val="00514593"/>
    <w:rsid w:val="00516B03"/>
    <w:rsid w:val="005262BF"/>
    <w:rsid w:val="0052722F"/>
    <w:rsid w:val="0052761C"/>
    <w:rsid w:val="005366FB"/>
    <w:rsid w:val="0054033C"/>
    <w:rsid w:val="00542529"/>
    <w:rsid w:val="00546BEF"/>
    <w:rsid w:val="00550E41"/>
    <w:rsid w:val="005521E3"/>
    <w:rsid w:val="00556556"/>
    <w:rsid w:val="0056118E"/>
    <w:rsid w:val="005626CD"/>
    <w:rsid w:val="005631BF"/>
    <w:rsid w:val="00575904"/>
    <w:rsid w:val="00575ED2"/>
    <w:rsid w:val="005831EC"/>
    <w:rsid w:val="00583EC9"/>
    <w:rsid w:val="00585C17"/>
    <w:rsid w:val="0059106A"/>
    <w:rsid w:val="005945EA"/>
    <w:rsid w:val="00597BC4"/>
    <w:rsid w:val="005A47C7"/>
    <w:rsid w:val="005B011B"/>
    <w:rsid w:val="005B3421"/>
    <w:rsid w:val="005B49BA"/>
    <w:rsid w:val="005B49EE"/>
    <w:rsid w:val="005C022D"/>
    <w:rsid w:val="005C0DA8"/>
    <w:rsid w:val="005C6BBE"/>
    <w:rsid w:val="005D0E89"/>
    <w:rsid w:val="005D192E"/>
    <w:rsid w:val="005D3149"/>
    <w:rsid w:val="005D3634"/>
    <w:rsid w:val="005D69A1"/>
    <w:rsid w:val="005E45D1"/>
    <w:rsid w:val="005E73EE"/>
    <w:rsid w:val="005F0F80"/>
    <w:rsid w:val="005F7E59"/>
    <w:rsid w:val="00610835"/>
    <w:rsid w:val="006108CD"/>
    <w:rsid w:val="00610951"/>
    <w:rsid w:val="006141E0"/>
    <w:rsid w:val="00615EFF"/>
    <w:rsid w:val="006163CF"/>
    <w:rsid w:val="00616FF8"/>
    <w:rsid w:val="00620B34"/>
    <w:rsid w:val="00622794"/>
    <w:rsid w:val="00624032"/>
    <w:rsid w:val="00626512"/>
    <w:rsid w:val="0063422B"/>
    <w:rsid w:val="00642943"/>
    <w:rsid w:val="00646DBA"/>
    <w:rsid w:val="00656DC1"/>
    <w:rsid w:val="00657D00"/>
    <w:rsid w:val="00661DC4"/>
    <w:rsid w:val="006630AC"/>
    <w:rsid w:val="0067380E"/>
    <w:rsid w:val="0067428A"/>
    <w:rsid w:val="0067485D"/>
    <w:rsid w:val="006760E3"/>
    <w:rsid w:val="006806B1"/>
    <w:rsid w:val="00681AAB"/>
    <w:rsid w:val="006837CE"/>
    <w:rsid w:val="00694966"/>
    <w:rsid w:val="00695153"/>
    <w:rsid w:val="006961D6"/>
    <w:rsid w:val="006976AF"/>
    <w:rsid w:val="006A4472"/>
    <w:rsid w:val="006A6CDB"/>
    <w:rsid w:val="006B4EEA"/>
    <w:rsid w:val="006B5637"/>
    <w:rsid w:val="006B7684"/>
    <w:rsid w:val="006C2D3E"/>
    <w:rsid w:val="006C312D"/>
    <w:rsid w:val="006C347D"/>
    <w:rsid w:val="006C6243"/>
    <w:rsid w:val="006D1FC1"/>
    <w:rsid w:val="006D46F9"/>
    <w:rsid w:val="006E66B0"/>
    <w:rsid w:val="006F1158"/>
    <w:rsid w:val="006F3BDB"/>
    <w:rsid w:val="0070219F"/>
    <w:rsid w:val="00702A59"/>
    <w:rsid w:val="00734207"/>
    <w:rsid w:val="0073552D"/>
    <w:rsid w:val="00737AD4"/>
    <w:rsid w:val="00741B0E"/>
    <w:rsid w:val="00743782"/>
    <w:rsid w:val="007468F0"/>
    <w:rsid w:val="00750BDB"/>
    <w:rsid w:val="00751BB0"/>
    <w:rsid w:val="007560F8"/>
    <w:rsid w:val="007569AE"/>
    <w:rsid w:val="00760678"/>
    <w:rsid w:val="00761DB0"/>
    <w:rsid w:val="00762342"/>
    <w:rsid w:val="0076246C"/>
    <w:rsid w:val="007648E8"/>
    <w:rsid w:val="00770DDF"/>
    <w:rsid w:val="0077281C"/>
    <w:rsid w:val="00783338"/>
    <w:rsid w:val="00793216"/>
    <w:rsid w:val="00793FE6"/>
    <w:rsid w:val="007A660F"/>
    <w:rsid w:val="007A6670"/>
    <w:rsid w:val="007B35BF"/>
    <w:rsid w:val="007B3C64"/>
    <w:rsid w:val="007B43C8"/>
    <w:rsid w:val="007B5400"/>
    <w:rsid w:val="007C34A4"/>
    <w:rsid w:val="007C64FE"/>
    <w:rsid w:val="007D4CD3"/>
    <w:rsid w:val="007D61CF"/>
    <w:rsid w:val="007E00DF"/>
    <w:rsid w:val="007E351F"/>
    <w:rsid w:val="007E46A7"/>
    <w:rsid w:val="007F3715"/>
    <w:rsid w:val="007F6915"/>
    <w:rsid w:val="00804A48"/>
    <w:rsid w:val="00824827"/>
    <w:rsid w:val="00827A36"/>
    <w:rsid w:val="008307A5"/>
    <w:rsid w:val="008416AF"/>
    <w:rsid w:val="008420CB"/>
    <w:rsid w:val="00842950"/>
    <w:rsid w:val="008456AF"/>
    <w:rsid w:val="00852D53"/>
    <w:rsid w:val="00853372"/>
    <w:rsid w:val="0086056F"/>
    <w:rsid w:val="008700A4"/>
    <w:rsid w:val="008739B5"/>
    <w:rsid w:val="00876076"/>
    <w:rsid w:val="008800A4"/>
    <w:rsid w:val="00881869"/>
    <w:rsid w:val="008931DD"/>
    <w:rsid w:val="00893673"/>
    <w:rsid w:val="008948AE"/>
    <w:rsid w:val="00894C74"/>
    <w:rsid w:val="0089771C"/>
    <w:rsid w:val="008A183D"/>
    <w:rsid w:val="008B0C65"/>
    <w:rsid w:val="008B77E8"/>
    <w:rsid w:val="008C6753"/>
    <w:rsid w:val="008E2051"/>
    <w:rsid w:val="008E7987"/>
    <w:rsid w:val="008F0640"/>
    <w:rsid w:val="008F0878"/>
    <w:rsid w:val="008F1A1B"/>
    <w:rsid w:val="008F4685"/>
    <w:rsid w:val="008F5DC2"/>
    <w:rsid w:val="00901147"/>
    <w:rsid w:val="00901382"/>
    <w:rsid w:val="00903042"/>
    <w:rsid w:val="00910180"/>
    <w:rsid w:val="0091316E"/>
    <w:rsid w:val="009225B9"/>
    <w:rsid w:val="00924CDB"/>
    <w:rsid w:val="00926469"/>
    <w:rsid w:val="00930467"/>
    <w:rsid w:val="009340E2"/>
    <w:rsid w:val="0094207B"/>
    <w:rsid w:val="009422E5"/>
    <w:rsid w:val="009429D5"/>
    <w:rsid w:val="00946684"/>
    <w:rsid w:val="00946FF9"/>
    <w:rsid w:val="009508AF"/>
    <w:rsid w:val="009522CB"/>
    <w:rsid w:val="00953C97"/>
    <w:rsid w:val="009568B6"/>
    <w:rsid w:val="009603A6"/>
    <w:rsid w:val="0096187C"/>
    <w:rsid w:val="0096211A"/>
    <w:rsid w:val="00963371"/>
    <w:rsid w:val="00966869"/>
    <w:rsid w:val="00971184"/>
    <w:rsid w:val="009733AD"/>
    <w:rsid w:val="00974675"/>
    <w:rsid w:val="00975258"/>
    <w:rsid w:val="00977EA0"/>
    <w:rsid w:val="0098146E"/>
    <w:rsid w:val="00982505"/>
    <w:rsid w:val="00986FBD"/>
    <w:rsid w:val="00990D7C"/>
    <w:rsid w:val="00996408"/>
    <w:rsid w:val="009A0B82"/>
    <w:rsid w:val="009A54D2"/>
    <w:rsid w:val="009B4C58"/>
    <w:rsid w:val="009B58C5"/>
    <w:rsid w:val="009B75B1"/>
    <w:rsid w:val="009C0968"/>
    <w:rsid w:val="009C22E8"/>
    <w:rsid w:val="009C4453"/>
    <w:rsid w:val="009C6719"/>
    <w:rsid w:val="009D2508"/>
    <w:rsid w:val="009D620E"/>
    <w:rsid w:val="009D7AAF"/>
    <w:rsid w:val="009D7DDB"/>
    <w:rsid w:val="009E19BE"/>
    <w:rsid w:val="009E2288"/>
    <w:rsid w:val="009E2FBE"/>
    <w:rsid w:val="009E3211"/>
    <w:rsid w:val="009F324F"/>
    <w:rsid w:val="009F5954"/>
    <w:rsid w:val="00A01089"/>
    <w:rsid w:val="00A01BE0"/>
    <w:rsid w:val="00A03EB4"/>
    <w:rsid w:val="00A04A51"/>
    <w:rsid w:val="00A06BEB"/>
    <w:rsid w:val="00A11AE1"/>
    <w:rsid w:val="00A14484"/>
    <w:rsid w:val="00A154E7"/>
    <w:rsid w:val="00A162ED"/>
    <w:rsid w:val="00A16923"/>
    <w:rsid w:val="00A17D6F"/>
    <w:rsid w:val="00A17F3F"/>
    <w:rsid w:val="00A20A1C"/>
    <w:rsid w:val="00A23A67"/>
    <w:rsid w:val="00A27B24"/>
    <w:rsid w:val="00A31B1B"/>
    <w:rsid w:val="00A31DC0"/>
    <w:rsid w:val="00A324A5"/>
    <w:rsid w:val="00A46B87"/>
    <w:rsid w:val="00A47DBA"/>
    <w:rsid w:val="00A50AB6"/>
    <w:rsid w:val="00A5160E"/>
    <w:rsid w:val="00A5306D"/>
    <w:rsid w:val="00A53BC2"/>
    <w:rsid w:val="00A55C32"/>
    <w:rsid w:val="00A5676B"/>
    <w:rsid w:val="00A6099D"/>
    <w:rsid w:val="00A70E96"/>
    <w:rsid w:val="00A75341"/>
    <w:rsid w:val="00A802FE"/>
    <w:rsid w:val="00A81A14"/>
    <w:rsid w:val="00A84473"/>
    <w:rsid w:val="00A850C3"/>
    <w:rsid w:val="00A8537B"/>
    <w:rsid w:val="00A90E19"/>
    <w:rsid w:val="00A91789"/>
    <w:rsid w:val="00A91DED"/>
    <w:rsid w:val="00A93941"/>
    <w:rsid w:val="00A9501F"/>
    <w:rsid w:val="00A953B0"/>
    <w:rsid w:val="00AA6AD3"/>
    <w:rsid w:val="00AB09CA"/>
    <w:rsid w:val="00AB180F"/>
    <w:rsid w:val="00AC11DD"/>
    <w:rsid w:val="00AC1C1C"/>
    <w:rsid w:val="00AC3B98"/>
    <w:rsid w:val="00AC4F67"/>
    <w:rsid w:val="00AD1F9E"/>
    <w:rsid w:val="00AD42E3"/>
    <w:rsid w:val="00AD4D19"/>
    <w:rsid w:val="00AD524B"/>
    <w:rsid w:val="00AD7BCA"/>
    <w:rsid w:val="00AE5C38"/>
    <w:rsid w:val="00AF3102"/>
    <w:rsid w:val="00B04CB7"/>
    <w:rsid w:val="00B06C80"/>
    <w:rsid w:val="00B257C5"/>
    <w:rsid w:val="00B40183"/>
    <w:rsid w:val="00B421C6"/>
    <w:rsid w:val="00B70943"/>
    <w:rsid w:val="00B767A7"/>
    <w:rsid w:val="00B838CD"/>
    <w:rsid w:val="00B84A11"/>
    <w:rsid w:val="00B97841"/>
    <w:rsid w:val="00B97894"/>
    <w:rsid w:val="00BA3A11"/>
    <w:rsid w:val="00BA5BE5"/>
    <w:rsid w:val="00BA6015"/>
    <w:rsid w:val="00BA6F7F"/>
    <w:rsid w:val="00BB7C08"/>
    <w:rsid w:val="00BC39A3"/>
    <w:rsid w:val="00BC7C1C"/>
    <w:rsid w:val="00BD4AC2"/>
    <w:rsid w:val="00BE1830"/>
    <w:rsid w:val="00BE64C9"/>
    <w:rsid w:val="00BF5ACF"/>
    <w:rsid w:val="00BF5EAA"/>
    <w:rsid w:val="00C01728"/>
    <w:rsid w:val="00C02413"/>
    <w:rsid w:val="00C05484"/>
    <w:rsid w:val="00C06EEA"/>
    <w:rsid w:val="00C111F9"/>
    <w:rsid w:val="00C16BF3"/>
    <w:rsid w:val="00C34520"/>
    <w:rsid w:val="00C40BDC"/>
    <w:rsid w:val="00C40C60"/>
    <w:rsid w:val="00C4118B"/>
    <w:rsid w:val="00C47717"/>
    <w:rsid w:val="00C5289C"/>
    <w:rsid w:val="00C60702"/>
    <w:rsid w:val="00C61615"/>
    <w:rsid w:val="00C61C6E"/>
    <w:rsid w:val="00C655AA"/>
    <w:rsid w:val="00C66229"/>
    <w:rsid w:val="00C7370A"/>
    <w:rsid w:val="00C7377B"/>
    <w:rsid w:val="00C74971"/>
    <w:rsid w:val="00C75B4B"/>
    <w:rsid w:val="00C8041E"/>
    <w:rsid w:val="00C83C9A"/>
    <w:rsid w:val="00CA13D7"/>
    <w:rsid w:val="00CA1471"/>
    <w:rsid w:val="00CA2AF6"/>
    <w:rsid w:val="00CA5D14"/>
    <w:rsid w:val="00CA7C91"/>
    <w:rsid w:val="00CB6C32"/>
    <w:rsid w:val="00CB7FF5"/>
    <w:rsid w:val="00CC0D84"/>
    <w:rsid w:val="00CC3CB5"/>
    <w:rsid w:val="00CD3618"/>
    <w:rsid w:val="00CD7319"/>
    <w:rsid w:val="00CE0D7D"/>
    <w:rsid w:val="00CE1116"/>
    <w:rsid w:val="00CE5F04"/>
    <w:rsid w:val="00D024C8"/>
    <w:rsid w:val="00D0278B"/>
    <w:rsid w:val="00D1403F"/>
    <w:rsid w:val="00D14700"/>
    <w:rsid w:val="00D14C78"/>
    <w:rsid w:val="00D162A5"/>
    <w:rsid w:val="00D27E4C"/>
    <w:rsid w:val="00D32436"/>
    <w:rsid w:val="00D3521C"/>
    <w:rsid w:val="00D474AC"/>
    <w:rsid w:val="00D529E9"/>
    <w:rsid w:val="00D54C27"/>
    <w:rsid w:val="00D56CF5"/>
    <w:rsid w:val="00D62753"/>
    <w:rsid w:val="00D654D1"/>
    <w:rsid w:val="00D663FA"/>
    <w:rsid w:val="00D7047A"/>
    <w:rsid w:val="00D70B16"/>
    <w:rsid w:val="00D76B2F"/>
    <w:rsid w:val="00D808B6"/>
    <w:rsid w:val="00D85F2D"/>
    <w:rsid w:val="00D97599"/>
    <w:rsid w:val="00DA0947"/>
    <w:rsid w:val="00DA5C8A"/>
    <w:rsid w:val="00DB41DD"/>
    <w:rsid w:val="00DB489C"/>
    <w:rsid w:val="00DB4B2A"/>
    <w:rsid w:val="00DD6871"/>
    <w:rsid w:val="00DD7A8C"/>
    <w:rsid w:val="00DE52AE"/>
    <w:rsid w:val="00DE5FD4"/>
    <w:rsid w:val="00DE6977"/>
    <w:rsid w:val="00DE7260"/>
    <w:rsid w:val="00DF19E9"/>
    <w:rsid w:val="00DF28FC"/>
    <w:rsid w:val="00DF5489"/>
    <w:rsid w:val="00DF6BA9"/>
    <w:rsid w:val="00DF7B18"/>
    <w:rsid w:val="00E0104D"/>
    <w:rsid w:val="00E06B1D"/>
    <w:rsid w:val="00E10C90"/>
    <w:rsid w:val="00E111D0"/>
    <w:rsid w:val="00E12AAA"/>
    <w:rsid w:val="00E21531"/>
    <w:rsid w:val="00E25692"/>
    <w:rsid w:val="00E3072D"/>
    <w:rsid w:val="00E34338"/>
    <w:rsid w:val="00E3716A"/>
    <w:rsid w:val="00E37A97"/>
    <w:rsid w:val="00E43684"/>
    <w:rsid w:val="00E43DAB"/>
    <w:rsid w:val="00E467D8"/>
    <w:rsid w:val="00E477C0"/>
    <w:rsid w:val="00E600B8"/>
    <w:rsid w:val="00E611F4"/>
    <w:rsid w:val="00E6287E"/>
    <w:rsid w:val="00E813E6"/>
    <w:rsid w:val="00E85ABA"/>
    <w:rsid w:val="00E86EDB"/>
    <w:rsid w:val="00E94128"/>
    <w:rsid w:val="00EA06CA"/>
    <w:rsid w:val="00EA1299"/>
    <w:rsid w:val="00EA73E0"/>
    <w:rsid w:val="00EB036A"/>
    <w:rsid w:val="00EB25EB"/>
    <w:rsid w:val="00EB3C1D"/>
    <w:rsid w:val="00EB54BD"/>
    <w:rsid w:val="00EC7A81"/>
    <w:rsid w:val="00ED0236"/>
    <w:rsid w:val="00ED02C7"/>
    <w:rsid w:val="00ED30F2"/>
    <w:rsid w:val="00EE04C6"/>
    <w:rsid w:val="00EF2649"/>
    <w:rsid w:val="00EF3A34"/>
    <w:rsid w:val="00EF55FB"/>
    <w:rsid w:val="00F001B4"/>
    <w:rsid w:val="00F0081B"/>
    <w:rsid w:val="00F04538"/>
    <w:rsid w:val="00F078BC"/>
    <w:rsid w:val="00F10C26"/>
    <w:rsid w:val="00F15C34"/>
    <w:rsid w:val="00F20C3E"/>
    <w:rsid w:val="00F22540"/>
    <w:rsid w:val="00F249DB"/>
    <w:rsid w:val="00F254CD"/>
    <w:rsid w:val="00F40CA9"/>
    <w:rsid w:val="00F500E1"/>
    <w:rsid w:val="00F511E0"/>
    <w:rsid w:val="00F52DD9"/>
    <w:rsid w:val="00F54B62"/>
    <w:rsid w:val="00F5513B"/>
    <w:rsid w:val="00F6228B"/>
    <w:rsid w:val="00F6365B"/>
    <w:rsid w:val="00F66332"/>
    <w:rsid w:val="00F72122"/>
    <w:rsid w:val="00F730D4"/>
    <w:rsid w:val="00F742A0"/>
    <w:rsid w:val="00F761CA"/>
    <w:rsid w:val="00F848CC"/>
    <w:rsid w:val="00F86BC3"/>
    <w:rsid w:val="00F93280"/>
    <w:rsid w:val="00F95C0E"/>
    <w:rsid w:val="00F963BE"/>
    <w:rsid w:val="00F96CE7"/>
    <w:rsid w:val="00F97130"/>
    <w:rsid w:val="00F9739F"/>
    <w:rsid w:val="00FA3633"/>
    <w:rsid w:val="00FA36DC"/>
    <w:rsid w:val="00FA436B"/>
    <w:rsid w:val="00FA48C4"/>
    <w:rsid w:val="00FA52B0"/>
    <w:rsid w:val="00FB47DC"/>
    <w:rsid w:val="00FB5351"/>
    <w:rsid w:val="00FC18F1"/>
    <w:rsid w:val="00FC2E47"/>
    <w:rsid w:val="00FC3337"/>
    <w:rsid w:val="00FC3C6F"/>
    <w:rsid w:val="00FC4BEC"/>
    <w:rsid w:val="00FD7A3C"/>
    <w:rsid w:val="00FF0906"/>
    <w:rsid w:val="00FF41BE"/>
    <w:rsid w:val="792CF3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hapeDefaults>
    <o:shapedefaults v:ext="edit" spidmax="2050"/>
    <o:shapelayout v:ext="edit">
      <o:idmap v:ext="edit" data="2"/>
    </o:shapelayout>
  </w:shapeDefaults>
  <w:decimalSymbol w:val="."/>
  <w:listSeparator w:val=","/>
  <w14:docId w14:val="62077C80"/>
  <w15:chartTrackingRefBased/>
  <w15:docId w15:val="{0553C896-3307-4E68-97FA-E67E1457F05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120"/>
    </w:pPr>
    <w:rPr>
      <w:rFonts w:ascii="Arial" w:hAnsi="Arial"/>
      <w:lang w:eastAsia="en-US"/>
    </w:rPr>
  </w:style>
  <w:style w:type="paragraph" w:styleId="Heading1">
    <w:name w:val="heading 1"/>
    <w:basedOn w:val="Normal"/>
    <w:next w:val="Normal"/>
    <w:link w:val="Heading1Char"/>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tabs>
        <w:tab w:val="clear" w:pos="1702"/>
        <w:tab w:val="num" w:pos="851"/>
      </w:tabs>
      <w:spacing w:before="120"/>
      <w:ind w:left="851"/>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link w:val="Heading4Char"/>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xl24" w:customStyle="1">
    <w:name w:val="xl24"/>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5" w:customStyle="1">
    <w:name w:val="xl25"/>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6" w:customStyle="1">
    <w:name w:val="xl26"/>
    <w:basedOn w:val="Normal"/>
    <w:pPr>
      <w:pBdr>
        <w:top w:val="single" w:color="auto" w:sz="4" w:space="0"/>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7" w:customStyle="1">
    <w:name w:val="xl27"/>
    <w:basedOn w:val="Normal"/>
    <w:pPr>
      <w:pBdr>
        <w:top w:val="single" w:color="auto" w:sz="4" w:space="0"/>
        <w:left w:val="single" w:color="auto" w:sz="8"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8" w:customStyle="1">
    <w:name w:val="xl28"/>
    <w:basedOn w:val="Normal"/>
    <w:pPr>
      <w:pBdr>
        <w:top w:val="single" w:color="auto" w:sz="4" w:space="0"/>
        <w:left w:val="single" w:color="auto" w:sz="4"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9" w:customStyle="1">
    <w:name w:val="xl29"/>
    <w:basedOn w:val="Normal"/>
    <w:pPr>
      <w:pBdr>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0" w:customStyle="1">
    <w:name w:val="xl30"/>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1" w:customStyle="1">
    <w:name w:val="xl31"/>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2" w:customStyle="1">
    <w:name w:val="xl32"/>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3" w:customStyle="1">
    <w:name w:val="xl33"/>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4" w:customStyle="1">
    <w:name w:val="xl34"/>
    <w:basedOn w:val="Normal"/>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5" w:customStyle="1">
    <w:name w:val="xl35"/>
    <w:basedOn w:val="Normal"/>
    <w:pPr>
      <w:pBdr>
        <w:top w:val="single" w:color="auto" w:sz="4" w:space="0"/>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6" w:customStyle="1">
    <w:name w:val="xl36"/>
    <w:basedOn w:val="Normal"/>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7" w:customStyle="1">
    <w:name w:val="xl37"/>
    <w:basedOn w:val="Normal"/>
    <w:pPr>
      <w:pBdr>
        <w:top w:val="single" w:color="auto" w:sz="4" w:space="0"/>
        <w:left w:val="single" w:color="auto" w:sz="4" w:space="0"/>
        <w:bottom w:val="single" w:color="auto" w:sz="8"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8" w:customStyle="1">
    <w:name w:val="xl38"/>
    <w:basedOn w:val="Normal"/>
    <w:pPr>
      <w:pBdr>
        <w:top w:val="single" w:color="auto" w:sz="8" w:space="0"/>
        <w:left w:val="single" w:color="auto" w:sz="8"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39" w:customStyle="1">
    <w:name w:val="xl39"/>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0" w:customStyle="1">
    <w:name w:val="xl40"/>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1" w:customStyle="1">
    <w:name w:val="xl41"/>
    <w:basedOn w:val="Normal"/>
    <w:pPr>
      <w:pBdr>
        <w:top w:val="single" w:color="auto" w:sz="8" w:space="0"/>
        <w:left w:val="single" w:color="auto" w:sz="4" w:space="0"/>
        <w:bottom w:val="single" w:color="auto" w:sz="8" w:space="0"/>
      </w:pBdr>
      <w:spacing w:before="100" w:beforeAutospacing="1" w:after="100" w:afterAutospacing="1"/>
    </w:pPr>
    <w:rPr>
      <w:rFonts w:eastAsia="Arial Unicode MS" w:cs="Arial"/>
      <w:b/>
      <w:bCs/>
      <w:sz w:val="24"/>
      <w:szCs w:val="24"/>
    </w:rPr>
  </w:style>
  <w:style w:type="paragraph" w:styleId="xl42" w:customStyle="1">
    <w:name w:val="xl42"/>
    <w:basedOn w:val="Normal"/>
    <w:pPr>
      <w:pBdr>
        <w:top w:val="single" w:color="auto" w:sz="8" w:space="0"/>
        <w:left w:val="single" w:color="auto" w:sz="4"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3" w:customStyle="1">
    <w:name w:val="xl43"/>
    <w:basedOn w:val="Normal"/>
    <w:pPr>
      <w:pBdr>
        <w:top w:val="single" w:color="auto" w:sz="4" w:space="0"/>
        <w:left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4" w:customStyle="1">
    <w:name w:val="xl44"/>
    <w:basedOn w:val="Normal"/>
    <w:pPr>
      <w:pBdr>
        <w:top w:val="single" w:color="auto" w:sz="4" w:space="0"/>
        <w:left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5" w:customStyle="1">
    <w:name w:val="xl45"/>
    <w:basedOn w:val="Normal"/>
    <w:pPr>
      <w:pBdr>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46" w:customStyle="1">
    <w:name w:val="xl46"/>
    <w:basedOn w:val="Normal"/>
    <w:pPr>
      <w:pBdr>
        <w:top w:val="single" w:color="auto" w:sz="8"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7" w:customStyle="1">
    <w:name w:val="xl47"/>
    <w:basedOn w:val="Normal"/>
    <w:pPr>
      <w:pBdr>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8" w:customStyle="1">
    <w:name w:val="xl48"/>
    <w:basedOn w:val="Normal"/>
    <w:pPr>
      <w:pBdr>
        <w:top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9" w:customStyle="1">
    <w:name w:val="xl49"/>
    <w:basedOn w:val="Normal"/>
    <w:pPr>
      <w:pBdr>
        <w:top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NumberedPoint" w:customStyle="1">
    <w:name w:val="Numbered Point"/>
    <w:basedOn w:val="Normal"/>
    <w:pPr>
      <w:tabs>
        <w:tab w:val="num" w:pos="360"/>
      </w:tabs>
      <w:ind w:left="340" w:hanging="340"/>
    </w:pPr>
  </w:style>
  <w:style w:type="paragraph" w:styleId="BulletList" w:customStyle="1">
    <w:name w:val="Bullet List"/>
    <w:basedOn w:val="Normal"/>
    <w:pPr>
      <w:tabs>
        <w:tab w:val="num" w:pos="1551"/>
      </w:tabs>
      <w:ind w:left="1531" w:hanging="340"/>
    </w:pPr>
  </w:style>
  <w:style w:type="paragraph" w:styleId="Issue" w:customStyle="1">
    <w:name w:val="Issue"/>
    <w:basedOn w:val="Header"/>
    <w:pPr>
      <w:tabs>
        <w:tab w:val="clear" w:pos="4153"/>
        <w:tab w:val="clear" w:pos="8306"/>
        <w:tab w:val="num" w:pos="567"/>
      </w:tabs>
      <w:spacing w:after="0"/>
      <w:ind w:left="567" w:hanging="567"/>
    </w:pPr>
  </w:style>
  <w:style w:type="paragraph" w:styleId="Assumption" w:customStyle="1">
    <w:name w:val="Assumption"/>
    <w:basedOn w:val="Header"/>
    <w:pPr>
      <w:tabs>
        <w:tab w:val="clear" w:pos="4153"/>
        <w:tab w:val="clear" w:pos="8306"/>
        <w:tab w:val="num" w:pos="567"/>
      </w:tabs>
      <w:spacing w:after="0"/>
      <w:ind w:left="567" w:hanging="567"/>
    </w:pPr>
  </w:style>
  <w:style w:type="paragraph" w:styleId="Action" w:customStyle="1">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styleId="Left063" w:customStyle="1">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Left15" w:customStyle="1">
    <w:name w:val="Left 1.5"/>
    <w:basedOn w:val="Normal"/>
    <w:pPr>
      <w:spacing w:before="120" w:after="240"/>
      <w:ind w:left="851"/>
      <w:contextualSpacing/>
    </w:pPr>
  </w:style>
  <w:style w:type="paragraph" w:styleId="SubheadingLeft15" w:customStyle="1">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styleId="Disputes" w:customStyle="1">
    <w:name w:val="Disputes"/>
    <w:basedOn w:val="Left15"/>
    <w:rPr>
      <w:color w:val="FF0000"/>
    </w:rPr>
  </w:style>
  <w:style w:type="paragraph" w:styleId="Left063Bold" w:customStyle="1">
    <w:name w:val="Left 0.63 + Bold"/>
    <w:basedOn w:val="Left063"/>
    <w:rPr>
      <w:b/>
    </w:rPr>
  </w:style>
  <w:style w:type="paragraph" w:styleId="StyleBulleted" w:customStyle="1">
    <w:name w:val="Style Bulleted"/>
    <w:basedOn w:val="Normal"/>
    <w:pPr>
      <w:numPr>
        <w:numId w:val="6"/>
      </w:numPr>
    </w:pPr>
  </w:style>
  <w:style w:type="paragraph" w:styleId="Left25" w:customStyle="1">
    <w:name w:val="Left 2.5"/>
    <w:basedOn w:val="Normal"/>
    <w:pPr>
      <w:spacing w:before="120" w:after="240"/>
      <w:ind w:left="1418"/>
      <w:contextualSpacing/>
    </w:pPr>
  </w:style>
  <w:style w:type="character" w:styleId="Heading3Char" w:customStyle="1">
    <w:name w:val="Heading 3 Char"/>
    <w:rPr>
      <w:rFonts w:ascii="Arial" w:hAnsi="Arial"/>
      <w:noProof w:val="0"/>
      <w:lang w:val="en-GB" w:eastAsia="en-US" w:bidi="ar-SA"/>
    </w:rPr>
  </w:style>
  <w:style w:type="character" w:styleId="Heading2Char" w:customStyle="1">
    <w:name w:val="Heading 2 Char"/>
    <w:rPr>
      <w:rFonts w:ascii="Arial" w:hAnsi="Arial"/>
      <w:b/>
      <w:i/>
      <w:noProof w:val="0"/>
      <w:sz w:val="24"/>
      <w:lang w:val="en-GB" w:eastAsia="en-US" w:bidi="ar-SA"/>
    </w:rPr>
  </w:style>
  <w:style w:type="paragraph" w:styleId="Heading5PH" w:customStyle="1">
    <w:name w:val="Heading 5 PH"/>
    <w:basedOn w:val="Normal"/>
    <w:next w:val="Normal"/>
  </w:style>
  <w:style w:type="paragraph" w:styleId="11111Heading5" w:customStyle="1">
    <w:name w:val="1.1.1.1.1 Heading 5"/>
    <w:basedOn w:val="Normal"/>
    <w:pPr>
      <w:numPr>
        <w:ilvl w:val="4"/>
        <w:numId w:val="11"/>
      </w:numPr>
    </w:pPr>
  </w:style>
  <w:style w:type="paragraph" w:styleId="ListBullet3">
    <w:name w:val="List Bullet 3"/>
    <w:basedOn w:val="Normal"/>
    <w:autoRedefine/>
    <w:pPr>
      <w:numPr>
        <w:numId w:val="3"/>
      </w:numPr>
      <w:spacing w:after="0"/>
    </w:pPr>
  </w:style>
  <w:style w:type="paragraph" w:styleId="Revision">
    <w:name w:val="Revision"/>
    <w:hidden/>
    <w:uiPriority w:val="99"/>
    <w:semiHidden/>
    <w:rsid w:val="00EA06CA"/>
    <w:rPr>
      <w:rFonts w:ascii="Arial" w:hAnsi="Arial"/>
      <w:lang w:eastAsia="en-US"/>
    </w:rPr>
  </w:style>
  <w:style w:type="character" w:styleId="Heading4Char" w:customStyle="1">
    <w:name w:val="Heading 4 Char"/>
    <w:basedOn w:val="DefaultParagraphFont"/>
    <w:link w:val="Heading4"/>
    <w:rsid w:val="00AB09CA"/>
    <w:rPr>
      <w:rFonts w:ascii="Arial" w:hAnsi="Arial"/>
      <w:lang w:eastAsia="en-US"/>
    </w:rPr>
  </w:style>
  <w:style w:type="character" w:styleId="Heading1Char" w:customStyle="1">
    <w:name w:val="Heading 1 Char"/>
    <w:basedOn w:val="DefaultParagraphFont"/>
    <w:link w:val="Heading1"/>
    <w:rsid w:val="00597BC4"/>
    <w:rPr>
      <w:rFonts w:ascii="Arial" w:hAnsi="Arial"/>
      <w:b/>
      <w:kern w:val="28"/>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46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211A66-4B45-40A8-81DF-3E95ABC86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DCE8D-8DA9-4CD7-BA58-78834E8DA2E6}">
  <ds:schemaRefs>
    <ds:schemaRef ds:uri="http://schemas.openxmlformats.org/officeDocument/2006/bibliography"/>
  </ds:schemaRefs>
</ds:datastoreItem>
</file>

<file path=customXml/itemProps3.xml><?xml version="1.0" encoding="utf-8"?>
<ds:datastoreItem xmlns:ds="http://schemas.openxmlformats.org/officeDocument/2006/customXml" ds:itemID="{C0A52468-FA87-4C5B-A2A1-D5BB3F384DEB}">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4.xml><?xml version="1.0" encoding="utf-8"?>
<ds:datastoreItem xmlns:ds="http://schemas.openxmlformats.org/officeDocument/2006/customXml" ds:itemID="{18C4D8AA-F5D0-4F37-9452-CDC51135782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NGC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STCP18-4 Request for Statement of Works</dc:title>
  <dc:subject/>
  <dc:creator>Peaceful</dc:creator>
  <cp:keywords/>
  <cp:lastModifiedBy>Steve Baker [NESO]</cp:lastModifiedBy>
  <cp:revision>123</cp:revision>
  <cp:lastPrinted>2025-06-05T16:28:00Z</cp:lastPrinted>
  <dcterms:created xsi:type="dcterms:W3CDTF">2025-01-13T13:06:00Z</dcterms:created>
  <dcterms:modified xsi:type="dcterms:W3CDTF">2025-10-16T09:21:16Z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0x010100B4C46F44E5CB4144B14721DA3AAC8360</vt:lpwstr>
  </property>
  <property fmtid="{D5CDD505-2E9C-101B-9397-08002B2CF9AE}" pid="5" name="MediaServiceImageTags">
    <vt:lpwstr/>
  </property>
  <property fmtid="{D5CDD505-2E9C-101B-9397-08002B2CF9AE}" pid="6" name="GrammarlyDocumentId">
    <vt:lpwstr>b2e4e653c4e43e79f7e47384c9fd2136ce007b7d9bd17ba1e9e16c725be82689</vt:lpwstr>
  </property>
  <property fmtid="{D5CDD505-2E9C-101B-9397-08002B2CF9AE}" pid="7" name="MSIP_Label_4bbdab50-b622-4a89-b2f3-2dc9b27fe77a_Enabled">
    <vt:lpwstr>true</vt:lpwstr>
  </property>
  <property fmtid="{D5CDD505-2E9C-101B-9397-08002B2CF9AE}" pid="8" name="MSIP_Label_4bbdab50-b622-4a89-b2f3-2dc9b27fe77a_SetDate">
    <vt:lpwstr>2025-01-13T13:06:01Z</vt:lpwstr>
  </property>
  <property fmtid="{D5CDD505-2E9C-101B-9397-08002B2CF9AE}" pid="9" name="MSIP_Label_4bbdab50-b622-4a89-b2f3-2dc9b27fe77a_Method">
    <vt:lpwstr>Privileged</vt:lpwstr>
  </property>
  <property fmtid="{D5CDD505-2E9C-101B-9397-08002B2CF9AE}" pid="10" name="MSIP_Label_4bbdab50-b622-4a89-b2f3-2dc9b27fe77a_Name">
    <vt:lpwstr>4bbdab50-b622-4a89-b2f3-2dc9b27fe77a</vt:lpwstr>
  </property>
  <property fmtid="{D5CDD505-2E9C-101B-9397-08002B2CF9AE}" pid="11" name="MSIP_Label_4bbdab50-b622-4a89-b2f3-2dc9b27fe77a_SiteId">
    <vt:lpwstr>953b0f83-1ce6-45c3-82c9-1d847e372339</vt:lpwstr>
  </property>
  <property fmtid="{D5CDD505-2E9C-101B-9397-08002B2CF9AE}" pid="12" name="MSIP_Label_4bbdab50-b622-4a89-b2f3-2dc9b27fe77a_ActionId">
    <vt:lpwstr>a8caefef-407f-4489-b897-f9355587ee46</vt:lpwstr>
  </property>
  <property fmtid="{D5CDD505-2E9C-101B-9397-08002B2CF9AE}" pid="13" name="MSIP_Label_4bbdab50-b622-4a89-b2f3-2dc9b27fe77a_ContentBits">
    <vt:lpwstr>0</vt:lpwstr>
  </property>
  <property fmtid="{D5CDD505-2E9C-101B-9397-08002B2CF9AE}" pid="14" name="Order">
    <vt:r8>2866100</vt:r8>
  </property>
  <property fmtid="{D5CDD505-2E9C-101B-9397-08002B2CF9AE}" pid="16" name="docLang">
    <vt:lpwstr>en</vt:lpwstr>
  </property>
</Properties>
</file>